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C1" w:rsidRPr="000B28E3" w:rsidRDefault="007B0AC1" w:rsidP="00B35ACB">
      <w:pPr>
        <w:rPr>
          <w:b/>
          <w:bCs/>
          <w:sz w:val="28"/>
          <w:lang w:val="de-DE"/>
        </w:rPr>
      </w:pPr>
    </w:p>
    <w:p w:rsidR="0038040A" w:rsidRPr="000B28E3" w:rsidRDefault="007B0AC1" w:rsidP="00B35ACB">
      <w:pPr>
        <w:rPr>
          <w:b/>
          <w:bCs/>
          <w:sz w:val="28"/>
          <w:lang w:val="de-DE"/>
        </w:rPr>
      </w:pPr>
      <w:r w:rsidRPr="000B28E3">
        <w:rPr>
          <w:b/>
          <w:bCs/>
          <w:sz w:val="28"/>
          <w:lang w:val="de-DE"/>
        </w:rPr>
        <w:t>G</w:t>
      </w:r>
      <w:r w:rsidR="0038040A" w:rsidRPr="000B28E3">
        <w:rPr>
          <w:b/>
          <w:bCs/>
          <w:sz w:val="28"/>
          <w:lang w:val="de-DE"/>
        </w:rPr>
        <w:t>emeinsame Basisdokumentation und Katamnese</w:t>
      </w:r>
    </w:p>
    <w:p w:rsidR="0038040A" w:rsidRPr="000B28E3" w:rsidRDefault="0038040A" w:rsidP="00B35ACB">
      <w:pPr>
        <w:rPr>
          <w:b/>
          <w:bCs/>
          <w:sz w:val="28"/>
          <w:lang w:val="de-DE"/>
        </w:rPr>
      </w:pPr>
      <w:r w:rsidRPr="000B28E3">
        <w:rPr>
          <w:b/>
          <w:bCs/>
          <w:sz w:val="28"/>
          <w:lang w:val="de-DE"/>
        </w:rPr>
        <w:t>der Mitgliedseinrichtungen des Fachverbandes Sucht e.V.</w:t>
      </w:r>
    </w:p>
    <w:p w:rsidR="00A632EE" w:rsidRPr="000B28E3" w:rsidRDefault="00A632EE" w:rsidP="00B35ACB">
      <w:pPr>
        <w:rPr>
          <w:lang w:val="de-DE"/>
        </w:rPr>
      </w:pPr>
    </w:p>
    <w:p w:rsidR="003508C7" w:rsidRPr="000B28E3" w:rsidRDefault="003508C7" w:rsidP="00B35ACB">
      <w:pPr>
        <w:rPr>
          <w:b/>
          <w:bCs/>
          <w:sz w:val="28"/>
          <w:lang w:val="de-DE"/>
        </w:rPr>
      </w:pPr>
      <w:r w:rsidRPr="000B28E3">
        <w:rPr>
          <w:b/>
          <w:bCs/>
          <w:sz w:val="28"/>
          <w:lang w:val="de-DE"/>
        </w:rPr>
        <w:t>- Datensammlung</w:t>
      </w:r>
      <w:r w:rsidR="007563FF">
        <w:rPr>
          <w:b/>
          <w:bCs/>
          <w:sz w:val="28"/>
          <w:lang w:val="de-DE"/>
        </w:rPr>
        <w:t>en</w:t>
      </w:r>
      <w:r w:rsidR="006D5C22">
        <w:rPr>
          <w:b/>
          <w:bCs/>
          <w:sz w:val="28"/>
          <w:lang w:val="de-DE"/>
        </w:rPr>
        <w:t xml:space="preserve"> im Jahr 2020</w:t>
      </w:r>
      <w:r w:rsidRPr="000B28E3">
        <w:rPr>
          <w:b/>
          <w:bCs/>
          <w:sz w:val="28"/>
          <w:lang w:val="de-DE"/>
        </w:rPr>
        <w:t xml:space="preserve"> -</w:t>
      </w:r>
    </w:p>
    <w:p w:rsidR="0038040A" w:rsidRPr="000B28E3" w:rsidRDefault="0038040A" w:rsidP="00B35ACB">
      <w:pPr>
        <w:rPr>
          <w:lang w:val="de-DE"/>
        </w:rPr>
      </w:pPr>
      <w:r w:rsidRPr="000B28E3">
        <w:rPr>
          <w:lang w:val="de-DE"/>
        </w:rPr>
        <w:t xml:space="preserve"> </w:t>
      </w:r>
    </w:p>
    <w:p w:rsidR="007B0AC1" w:rsidRPr="000B28E3" w:rsidRDefault="007B0AC1" w:rsidP="00B35ACB">
      <w:pPr>
        <w:rPr>
          <w:lang w:val="de-DE"/>
        </w:rPr>
      </w:pPr>
      <w:r w:rsidRPr="000B28E3">
        <w:rPr>
          <w:lang w:val="de-DE"/>
        </w:rPr>
        <w:t>Seit vielen Jahren leistet der Fachverband Sucht mit einer differenzierten Beschreibung der Klientel und der Ergebnisqualität einen wichtigen Beitrag zur Quali</w:t>
      </w:r>
      <w:r w:rsidR="00A316C0">
        <w:rPr>
          <w:lang w:val="de-DE"/>
        </w:rPr>
        <w:t>tätssicherung in der</w:t>
      </w:r>
      <w:r w:rsidRPr="000B28E3">
        <w:rPr>
          <w:lang w:val="de-DE"/>
        </w:rPr>
        <w:t xml:space="preserve"> Rehabilitation Suchtmittelabhängiger.</w:t>
      </w:r>
    </w:p>
    <w:p w:rsidR="00336204" w:rsidRDefault="00336204" w:rsidP="00B35ACB">
      <w:pPr>
        <w:rPr>
          <w:lang w:val="de-DE"/>
        </w:rPr>
      </w:pPr>
      <w:r>
        <w:rPr>
          <w:lang w:val="de-DE"/>
        </w:rPr>
        <w:t>Zum 1.1.2017 wurde der neue Kerndatensatz KDS 3.0 eingeführt. Dadurch erg</w:t>
      </w:r>
      <w:r w:rsidR="000A6B23">
        <w:rPr>
          <w:lang w:val="de-DE"/>
        </w:rPr>
        <w:t xml:space="preserve">aben </w:t>
      </w:r>
      <w:r>
        <w:rPr>
          <w:lang w:val="de-DE"/>
        </w:rPr>
        <w:t xml:space="preserve">sich für die Datensammlung in </w:t>
      </w:r>
      <w:r w:rsidR="000A6B23">
        <w:rPr>
          <w:lang w:val="de-DE"/>
        </w:rPr>
        <w:t>den letzten</w:t>
      </w:r>
      <w:r>
        <w:rPr>
          <w:lang w:val="de-DE"/>
        </w:rPr>
        <w:t xml:space="preserve"> Jahr</w:t>
      </w:r>
      <w:r w:rsidR="000A6B23">
        <w:rPr>
          <w:lang w:val="de-DE"/>
        </w:rPr>
        <w:t>en</w:t>
      </w:r>
      <w:r>
        <w:rPr>
          <w:lang w:val="de-DE"/>
        </w:rPr>
        <w:t xml:space="preserve"> einige Änderungen.</w:t>
      </w:r>
      <w:r w:rsidR="000A6B23">
        <w:rPr>
          <w:lang w:val="de-DE"/>
        </w:rPr>
        <w:t xml:space="preserve"> </w:t>
      </w:r>
      <w:r w:rsidR="006D5C22">
        <w:rPr>
          <w:lang w:val="de-DE"/>
        </w:rPr>
        <w:t xml:space="preserve">Seit dem </w:t>
      </w:r>
      <w:r w:rsidR="000A6B23">
        <w:rPr>
          <w:lang w:val="de-DE"/>
        </w:rPr>
        <w:t xml:space="preserve"> Jahr 2019 </w:t>
      </w:r>
      <w:r w:rsidR="006D5C22">
        <w:rPr>
          <w:lang w:val="de-DE"/>
        </w:rPr>
        <w:t>werden</w:t>
      </w:r>
      <w:r w:rsidR="000A6B23" w:rsidRPr="00CE1EA9">
        <w:rPr>
          <w:lang w:val="de-DE"/>
        </w:rPr>
        <w:t xml:space="preserve"> ausschließlichen Daten </w:t>
      </w:r>
      <w:r w:rsidR="006D5C22">
        <w:rPr>
          <w:lang w:val="de-DE"/>
        </w:rPr>
        <w:t xml:space="preserve">in der </w:t>
      </w:r>
      <w:r w:rsidR="000A6B23" w:rsidRPr="00CE1EA9">
        <w:rPr>
          <w:lang w:val="de-DE"/>
        </w:rPr>
        <w:t>neuen Erfassung</w:t>
      </w:r>
      <w:r w:rsidR="006D5C22">
        <w:rPr>
          <w:lang w:val="de-DE"/>
        </w:rPr>
        <w:t xml:space="preserve"> nach KDS 3.0 </w:t>
      </w:r>
      <w:r w:rsidR="000A6B23">
        <w:rPr>
          <w:lang w:val="de-DE"/>
        </w:rPr>
        <w:t>übermittelt.</w:t>
      </w:r>
    </w:p>
    <w:p w:rsidR="00336204" w:rsidRDefault="006D5C22" w:rsidP="00B35ACB">
      <w:pPr>
        <w:rPr>
          <w:lang w:val="de-DE"/>
        </w:rPr>
      </w:pPr>
      <w:r>
        <w:rPr>
          <w:lang w:val="de-DE"/>
        </w:rPr>
        <w:t>Dies betrifft d</w:t>
      </w:r>
      <w:r w:rsidR="00336204">
        <w:rPr>
          <w:lang w:val="de-DE"/>
        </w:rPr>
        <w:t xml:space="preserve">ie Basisdaten des </w:t>
      </w:r>
      <w:r w:rsidR="00336204" w:rsidRPr="00336204">
        <w:rPr>
          <w:b/>
          <w:lang w:val="de-DE"/>
        </w:rPr>
        <w:t>Entlassungsjahrgangs 201</w:t>
      </w:r>
      <w:r>
        <w:rPr>
          <w:b/>
          <w:lang w:val="de-DE"/>
        </w:rPr>
        <w:t>9</w:t>
      </w:r>
      <w:r w:rsidR="00336204">
        <w:rPr>
          <w:lang w:val="de-DE"/>
        </w:rPr>
        <w:t xml:space="preserve"> </w:t>
      </w:r>
      <w:r w:rsidR="000A6B23">
        <w:rPr>
          <w:lang w:val="de-DE"/>
        </w:rPr>
        <w:t>sowie die</w:t>
      </w:r>
      <w:r w:rsidR="00336204">
        <w:rPr>
          <w:lang w:val="de-DE"/>
        </w:rPr>
        <w:t xml:space="preserve"> </w:t>
      </w:r>
      <w:proofErr w:type="spellStart"/>
      <w:r w:rsidR="00336204">
        <w:rPr>
          <w:lang w:val="de-DE"/>
        </w:rPr>
        <w:t>Katamnesedaten</w:t>
      </w:r>
      <w:proofErr w:type="spellEnd"/>
      <w:r w:rsidR="00336204">
        <w:rPr>
          <w:lang w:val="de-DE"/>
        </w:rPr>
        <w:t xml:space="preserve"> des </w:t>
      </w:r>
      <w:r w:rsidR="00336204" w:rsidRPr="00336204">
        <w:rPr>
          <w:b/>
          <w:lang w:val="de-DE"/>
        </w:rPr>
        <w:t>Entlassungsjahrgangs 201</w:t>
      </w:r>
      <w:r>
        <w:rPr>
          <w:b/>
          <w:lang w:val="de-DE"/>
        </w:rPr>
        <w:t>8</w:t>
      </w:r>
      <w:r w:rsidR="000A6B23">
        <w:rPr>
          <w:lang w:val="de-DE"/>
        </w:rPr>
        <w:t>.</w:t>
      </w:r>
    </w:p>
    <w:p w:rsidR="000A6B23" w:rsidRDefault="000A6B23" w:rsidP="00B35ACB">
      <w:pPr>
        <w:rPr>
          <w:lang w:val="de-DE"/>
        </w:rPr>
      </w:pPr>
    </w:p>
    <w:p w:rsidR="00336204" w:rsidRPr="00336204" w:rsidRDefault="000A6B23" w:rsidP="00B35ACB">
      <w:pPr>
        <w:rPr>
          <w:b/>
          <w:lang w:val="de-DE"/>
        </w:rPr>
      </w:pPr>
      <w:r>
        <w:rPr>
          <w:b/>
          <w:lang w:val="de-DE"/>
        </w:rPr>
        <w:t xml:space="preserve">Es </w:t>
      </w:r>
      <w:r w:rsidR="006D5C22">
        <w:rPr>
          <w:b/>
          <w:lang w:val="de-DE"/>
        </w:rPr>
        <w:t>sind</w:t>
      </w:r>
      <w:r w:rsidR="00336204" w:rsidRPr="00336204">
        <w:rPr>
          <w:b/>
          <w:lang w:val="de-DE"/>
        </w:rPr>
        <w:t xml:space="preserve"> zwei getrennte Datensammlungen </w:t>
      </w:r>
      <w:r w:rsidR="007563FF">
        <w:rPr>
          <w:b/>
          <w:lang w:val="de-DE"/>
        </w:rPr>
        <w:t xml:space="preserve">/ -lieferungen </w:t>
      </w:r>
      <w:r w:rsidR="002809AD">
        <w:rPr>
          <w:b/>
          <w:lang w:val="de-DE"/>
        </w:rPr>
        <w:t xml:space="preserve">für den FVS und eine an das IFT </w:t>
      </w:r>
      <w:r w:rsidR="00336204" w:rsidRPr="00336204">
        <w:rPr>
          <w:b/>
          <w:lang w:val="de-DE"/>
        </w:rPr>
        <w:t>erforderlich!</w:t>
      </w:r>
    </w:p>
    <w:p w:rsidR="00336204" w:rsidRDefault="00336204" w:rsidP="00B35ACB">
      <w:pPr>
        <w:rPr>
          <w:lang w:val="de-DE"/>
        </w:rPr>
      </w:pPr>
    </w:p>
    <w:p w:rsidR="007B0AC1" w:rsidRPr="00336204" w:rsidRDefault="00336204" w:rsidP="00336204">
      <w:pPr>
        <w:rPr>
          <w:b/>
          <w:bCs/>
          <w:sz w:val="28"/>
          <w:lang w:val="de-DE"/>
        </w:rPr>
      </w:pPr>
      <w:r w:rsidRPr="00336204">
        <w:rPr>
          <w:b/>
          <w:bCs/>
          <w:sz w:val="28"/>
          <w:lang w:val="de-DE"/>
        </w:rPr>
        <w:t>Basisdaten des Entlassungsjahrgangs 201</w:t>
      </w:r>
      <w:r w:rsidR="006D5C22">
        <w:rPr>
          <w:b/>
          <w:bCs/>
          <w:sz w:val="28"/>
          <w:lang w:val="de-DE"/>
        </w:rPr>
        <w:t>9</w:t>
      </w:r>
    </w:p>
    <w:p w:rsidR="007B0AC1" w:rsidRPr="000B28E3" w:rsidRDefault="007B0AC1" w:rsidP="00B35ACB">
      <w:pPr>
        <w:rPr>
          <w:lang w:val="de-DE"/>
        </w:rPr>
      </w:pPr>
    </w:p>
    <w:p w:rsidR="00336204" w:rsidRDefault="00336204" w:rsidP="00B35ACB">
      <w:pPr>
        <w:rPr>
          <w:lang w:val="de-DE"/>
        </w:rPr>
      </w:pPr>
      <w:r>
        <w:rPr>
          <w:lang w:val="de-DE"/>
        </w:rPr>
        <w:t>Die Basisdaten bestehen aus den Daten des Deutschen Kerndatensatzes KDS 3.0 wie sie</w:t>
      </w:r>
      <w:r w:rsidR="007563FF">
        <w:rPr>
          <w:lang w:val="de-DE"/>
        </w:rPr>
        <w:t xml:space="preserve"> </w:t>
      </w:r>
      <w:r>
        <w:rPr>
          <w:lang w:val="de-DE"/>
        </w:rPr>
        <w:t xml:space="preserve">in der Schnittstellenbeschreibung der </w:t>
      </w:r>
      <w:r w:rsidR="007563FF">
        <w:rPr>
          <w:lang w:val="de-DE"/>
        </w:rPr>
        <w:t xml:space="preserve">Deutschen </w:t>
      </w:r>
      <w:r w:rsidR="0077482F">
        <w:rPr>
          <w:lang w:val="de-DE"/>
        </w:rPr>
        <w:t>Suchthilfestatistik festgelegt sind und einigen Zusatzitems des Fachverband Sucht e.V. die in einer eigenen Schnittstellendatei definiert sind, sowie weiteren spezifischen Items für die Einrichtungstypen Adaption und Ambulanz.</w:t>
      </w:r>
    </w:p>
    <w:p w:rsidR="0077482F" w:rsidRDefault="0077482F" w:rsidP="00B35ACB">
      <w:pPr>
        <w:rPr>
          <w:lang w:val="de-DE"/>
        </w:rPr>
      </w:pPr>
    </w:p>
    <w:p w:rsidR="0077482F" w:rsidRDefault="0077482F" w:rsidP="00B35ACB">
      <w:pPr>
        <w:rPr>
          <w:lang w:val="de-DE"/>
        </w:rPr>
      </w:pPr>
      <w:r>
        <w:rPr>
          <w:lang w:val="de-DE"/>
        </w:rPr>
        <w:t>Für die Teilnahme an der Verbandsauswertung gelten Mindestvoraussetzungen bezüglich der Datenqualität.</w:t>
      </w:r>
    </w:p>
    <w:p w:rsidR="0077482F" w:rsidRPr="000B28E3" w:rsidRDefault="0077482F" w:rsidP="0077482F">
      <w:pPr>
        <w:rPr>
          <w:b/>
          <w:lang w:val="de-DE"/>
        </w:rPr>
      </w:pPr>
      <w:r w:rsidRPr="000B28E3">
        <w:rPr>
          <w:b/>
          <w:lang w:val="de-DE"/>
        </w:rPr>
        <w:t>Für die Qualität der Daten gelten folgende Mindestwerte:</w:t>
      </w:r>
    </w:p>
    <w:p w:rsidR="0077482F" w:rsidRPr="000B28E3" w:rsidRDefault="0077482F" w:rsidP="0077482F">
      <w:pPr>
        <w:rPr>
          <w:lang w:val="de-DE"/>
        </w:rPr>
      </w:pPr>
    </w:p>
    <w:p w:rsidR="0077482F" w:rsidRPr="000B28E3" w:rsidRDefault="0077482F" w:rsidP="0077482F">
      <w:pPr>
        <w:rPr>
          <w:lang w:val="de-DE"/>
        </w:rPr>
      </w:pPr>
      <w:r w:rsidRPr="000B28E3">
        <w:rPr>
          <w:b/>
          <w:bCs/>
          <w:lang w:val="de-DE"/>
        </w:rPr>
        <w:t xml:space="preserve">KEINE </w:t>
      </w:r>
      <w:proofErr w:type="spellStart"/>
      <w:r w:rsidRPr="000B28E3">
        <w:rPr>
          <w:b/>
          <w:bCs/>
          <w:lang w:val="de-DE"/>
        </w:rPr>
        <w:t>missing</w:t>
      </w:r>
      <w:proofErr w:type="spellEnd"/>
      <w:r w:rsidRPr="000B28E3">
        <w:rPr>
          <w:b/>
          <w:bCs/>
          <w:lang w:val="de-DE"/>
        </w:rPr>
        <w:t xml:space="preserve"> </w:t>
      </w:r>
      <w:proofErr w:type="spellStart"/>
      <w:r w:rsidRPr="000B28E3">
        <w:rPr>
          <w:b/>
          <w:bCs/>
          <w:lang w:val="de-DE"/>
        </w:rPr>
        <w:t>data</w:t>
      </w:r>
      <w:proofErr w:type="spellEnd"/>
      <w:r w:rsidRPr="000B28E3">
        <w:rPr>
          <w:lang w:val="de-DE"/>
        </w:rPr>
        <w:t xml:space="preserve"> erlaubt für die Items: </w:t>
      </w:r>
    </w:p>
    <w:p w:rsidR="0077482F" w:rsidRDefault="0077482F" w:rsidP="00B35ACB">
      <w:pPr>
        <w:rPr>
          <w:lang w:val="de-DE"/>
        </w:rPr>
      </w:pPr>
      <w:r>
        <w:rPr>
          <w:lang w:val="de-DE"/>
        </w:rPr>
        <w:t xml:space="preserve">2.1.1 </w:t>
      </w:r>
      <w:r>
        <w:rPr>
          <w:lang w:val="de-DE"/>
        </w:rPr>
        <w:tab/>
        <w:t>Datum des Behandlungsbeginns</w:t>
      </w:r>
      <w:r w:rsidR="005A3316">
        <w:rPr>
          <w:lang w:val="de-DE"/>
        </w:rPr>
        <w:t xml:space="preserve"> (KERN1 -&gt; BETBEG)</w:t>
      </w:r>
    </w:p>
    <w:p w:rsidR="0077482F" w:rsidRDefault="0077482F" w:rsidP="00B35ACB">
      <w:pPr>
        <w:rPr>
          <w:lang w:val="de-DE"/>
        </w:rPr>
      </w:pPr>
      <w:r>
        <w:rPr>
          <w:lang w:val="de-DE"/>
        </w:rPr>
        <w:t xml:space="preserve">2.1.2 </w:t>
      </w:r>
      <w:r>
        <w:rPr>
          <w:lang w:val="de-DE"/>
        </w:rPr>
        <w:tab/>
        <w:t>Alter bei Betreuungsbeginn</w:t>
      </w:r>
      <w:r w:rsidR="005A3316">
        <w:rPr>
          <w:lang w:val="de-DE"/>
        </w:rPr>
        <w:t xml:space="preserve"> (KERN1 -&gt; ALTER)</w:t>
      </w:r>
    </w:p>
    <w:p w:rsidR="0077482F" w:rsidRDefault="0077482F" w:rsidP="00B35ACB">
      <w:pPr>
        <w:rPr>
          <w:lang w:val="de-DE"/>
        </w:rPr>
      </w:pPr>
      <w:r>
        <w:rPr>
          <w:lang w:val="de-DE"/>
        </w:rPr>
        <w:t xml:space="preserve">2.1.3 </w:t>
      </w:r>
      <w:r>
        <w:rPr>
          <w:lang w:val="de-DE"/>
        </w:rPr>
        <w:tab/>
        <w:t>Geschlecht</w:t>
      </w:r>
      <w:r w:rsidR="005A3316">
        <w:rPr>
          <w:lang w:val="de-DE"/>
        </w:rPr>
        <w:t xml:space="preserve"> (KERN1 -&gt; GESCHL)</w:t>
      </w:r>
    </w:p>
    <w:p w:rsidR="0077482F" w:rsidRDefault="0077482F" w:rsidP="00B35ACB">
      <w:pPr>
        <w:rPr>
          <w:lang w:val="de-DE"/>
        </w:rPr>
      </w:pPr>
      <w:r>
        <w:rPr>
          <w:lang w:val="de-DE"/>
        </w:rPr>
        <w:t>2.4.15</w:t>
      </w:r>
      <w:r>
        <w:rPr>
          <w:lang w:val="de-DE"/>
        </w:rPr>
        <w:tab/>
        <w:t>Hauptdiagnose</w:t>
      </w:r>
      <w:r w:rsidR="005A3316">
        <w:rPr>
          <w:lang w:val="de-DE"/>
        </w:rPr>
        <w:t xml:space="preserve"> (DIAGNOSE -&gt; MAINDIAG1)</w:t>
      </w:r>
    </w:p>
    <w:p w:rsidR="0077482F" w:rsidRDefault="0077482F" w:rsidP="00B35ACB">
      <w:pPr>
        <w:rPr>
          <w:lang w:val="de-DE"/>
        </w:rPr>
      </w:pPr>
      <w:r>
        <w:rPr>
          <w:lang w:val="de-DE"/>
        </w:rPr>
        <w:t>2.6.1.1</w:t>
      </w:r>
      <w:r>
        <w:rPr>
          <w:lang w:val="de-DE"/>
        </w:rPr>
        <w:tab/>
        <w:t>Datum des Betreuungsendes</w:t>
      </w:r>
      <w:r w:rsidR="005A3316">
        <w:rPr>
          <w:lang w:val="de-DE"/>
        </w:rPr>
        <w:t xml:space="preserve"> (KERN1 -&gt; BETEND)</w:t>
      </w:r>
    </w:p>
    <w:p w:rsidR="0077482F" w:rsidRDefault="0077482F" w:rsidP="00B35ACB">
      <w:pPr>
        <w:rPr>
          <w:lang w:val="de-DE"/>
        </w:rPr>
      </w:pPr>
      <w:r>
        <w:rPr>
          <w:lang w:val="de-DE"/>
        </w:rPr>
        <w:t>2.6.5</w:t>
      </w:r>
      <w:r>
        <w:rPr>
          <w:lang w:val="de-DE"/>
        </w:rPr>
        <w:tab/>
        <w:t xml:space="preserve">Art der Beendigung </w:t>
      </w:r>
      <w:r w:rsidR="005A3316">
        <w:rPr>
          <w:lang w:val="de-DE"/>
        </w:rPr>
        <w:t xml:space="preserve"> (KERN1 -&gt; ARTEND</w:t>
      </w:r>
      <w:r w:rsidR="009C3EDF">
        <w:rPr>
          <w:lang w:val="de-DE"/>
        </w:rPr>
        <w:t>)</w:t>
      </w:r>
    </w:p>
    <w:p w:rsidR="009C3EDF" w:rsidRDefault="001B0CB6" w:rsidP="00B35ACB">
      <w:pPr>
        <w:rPr>
          <w:lang w:val="de-DE"/>
        </w:rPr>
      </w:pPr>
      <w:r>
        <w:rPr>
          <w:lang w:val="de-DE"/>
        </w:rPr>
        <w:t>1.4</w:t>
      </w:r>
      <w:r>
        <w:rPr>
          <w:lang w:val="de-DE"/>
        </w:rPr>
        <w:tab/>
        <w:t>Art der Einrichtung (STELLE -&gt;ART)*</w:t>
      </w:r>
    </w:p>
    <w:p w:rsidR="001B0CB6" w:rsidRDefault="001B0CB6" w:rsidP="00B35ACB">
      <w:pPr>
        <w:rPr>
          <w:lang w:val="de-DE"/>
        </w:rPr>
      </w:pPr>
      <w:r>
        <w:rPr>
          <w:lang w:val="de-DE"/>
        </w:rPr>
        <w:t xml:space="preserve"> </w:t>
      </w:r>
      <w:r>
        <w:rPr>
          <w:lang w:val="de-DE"/>
        </w:rPr>
        <w:tab/>
        <w:t>Systemkennziffer (STELLE -&gt; SYSTEM)*</w:t>
      </w:r>
    </w:p>
    <w:p w:rsidR="001B0CB6" w:rsidRDefault="001B0CB6" w:rsidP="001B0CB6">
      <w:pPr>
        <w:ind w:firstLine="708"/>
        <w:rPr>
          <w:lang w:val="de-DE"/>
        </w:rPr>
      </w:pPr>
      <w:r>
        <w:rPr>
          <w:lang w:val="de-DE"/>
        </w:rPr>
        <w:t>Einrichtungscode (STELLE -&gt; CODE)*</w:t>
      </w:r>
    </w:p>
    <w:p w:rsidR="001B0CB6" w:rsidRDefault="001B0CB6" w:rsidP="00B35ACB">
      <w:pPr>
        <w:rPr>
          <w:lang w:val="de-DE"/>
        </w:rPr>
      </w:pPr>
      <w:r>
        <w:rPr>
          <w:lang w:val="de-DE"/>
        </w:rPr>
        <w:t>*Diese Angabe ist bei allen Klienten gleich zu kodieren</w:t>
      </w:r>
    </w:p>
    <w:p w:rsidR="0077482F" w:rsidRDefault="0077482F" w:rsidP="00B35ACB">
      <w:pPr>
        <w:rPr>
          <w:lang w:val="de-DE"/>
        </w:rPr>
      </w:pPr>
    </w:p>
    <w:p w:rsidR="0077482F" w:rsidRDefault="0077482F" w:rsidP="0077482F">
      <w:pPr>
        <w:rPr>
          <w:lang w:val="de-DE"/>
        </w:rPr>
      </w:pPr>
      <w:r w:rsidRPr="000B28E3">
        <w:rPr>
          <w:b/>
          <w:bCs/>
          <w:lang w:val="de-DE"/>
        </w:rPr>
        <w:t xml:space="preserve">Maximal 3% </w:t>
      </w:r>
      <w:proofErr w:type="spellStart"/>
      <w:r w:rsidRPr="000B28E3">
        <w:rPr>
          <w:b/>
          <w:bCs/>
          <w:lang w:val="de-DE"/>
        </w:rPr>
        <w:t>missing</w:t>
      </w:r>
      <w:proofErr w:type="spellEnd"/>
      <w:r w:rsidRPr="000B28E3">
        <w:rPr>
          <w:b/>
          <w:bCs/>
          <w:lang w:val="de-DE"/>
        </w:rPr>
        <w:t xml:space="preserve"> </w:t>
      </w:r>
      <w:proofErr w:type="spellStart"/>
      <w:r w:rsidRPr="000B28E3">
        <w:rPr>
          <w:b/>
          <w:bCs/>
          <w:lang w:val="de-DE"/>
        </w:rPr>
        <w:t>data</w:t>
      </w:r>
      <w:proofErr w:type="spellEnd"/>
      <w:r w:rsidRPr="000B28E3">
        <w:rPr>
          <w:lang w:val="de-DE"/>
        </w:rPr>
        <w:t xml:space="preserve"> erlaubt für d</w:t>
      </w:r>
      <w:r>
        <w:rPr>
          <w:lang w:val="de-DE"/>
        </w:rPr>
        <w:t>ie</w:t>
      </w:r>
      <w:r w:rsidRPr="000B28E3">
        <w:rPr>
          <w:lang w:val="de-DE"/>
        </w:rPr>
        <w:t xml:space="preserve"> Item</w:t>
      </w:r>
      <w:r>
        <w:rPr>
          <w:lang w:val="de-DE"/>
        </w:rPr>
        <w:t>s</w:t>
      </w:r>
      <w:r w:rsidRPr="000B28E3">
        <w:rPr>
          <w:lang w:val="de-DE"/>
        </w:rPr>
        <w:t>:</w:t>
      </w:r>
    </w:p>
    <w:p w:rsidR="0077482F" w:rsidRDefault="0077482F" w:rsidP="0077482F">
      <w:pPr>
        <w:rPr>
          <w:lang w:val="de-DE"/>
        </w:rPr>
      </w:pPr>
      <w:r>
        <w:rPr>
          <w:lang w:val="de-DE"/>
        </w:rPr>
        <w:t>2.2.3.7</w:t>
      </w:r>
      <w:r>
        <w:rPr>
          <w:lang w:val="de-DE"/>
        </w:rPr>
        <w:tab/>
      </w:r>
      <w:r w:rsidR="00055C26">
        <w:rPr>
          <w:lang w:val="de-DE"/>
        </w:rPr>
        <w:t xml:space="preserve">Vorbetreuungen </w:t>
      </w:r>
      <w:r w:rsidR="00C208AB">
        <w:rPr>
          <w:lang w:val="de-DE"/>
        </w:rPr>
        <w:t>Suchtbehandlung</w:t>
      </w:r>
      <w:r w:rsidR="00055C26">
        <w:rPr>
          <w:lang w:val="de-DE"/>
        </w:rPr>
        <w:t xml:space="preserve"> (KERN1 -&gt; ZUVOR23)</w:t>
      </w:r>
    </w:p>
    <w:p w:rsidR="00055C26" w:rsidRDefault="00055C26" w:rsidP="0077482F">
      <w:pPr>
        <w:rPr>
          <w:lang w:val="de-DE"/>
        </w:rPr>
      </w:pPr>
      <w:r>
        <w:rPr>
          <w:lang w:val="de-DE"/>
        </w:rPr>
        <w:t>2.2.5</w:t>
      </w:r>
      <w:r>
        <w:rPr>
          <w:lang w:val="de-DE"/>
        </w:rPr>
        <w:tab/>
        <w:t>Vermittelnde Instanz (KERN1 -&gt; VERMITT)</w:t>
      </w:r>
    </w:p>
    <w:p w:rsidR="00055C26" w:rsidRDefault="00055C26" w:rsidP="0077482F">
      <w:pPr>
        <w:rPr>
          <w:lang w:val="de-DE"/>
        </w:rPr>
      </w:pPr>
      <w:r>
        <w:rPr>
          <w:lang w:val="de-DE"/>
        </w:rPr>
        <w:t>2.2.6</w:t>
      </w:r>
      <w:r>
        <w:rPr>
          <w:lang w:val="de-DE"/>
        </w:rPr>
        <w:tab/>
        <w:t xml:space="preserve">Leistungsträger (KERN1 -&gt; KOSTEN1 bis KOSTEN9 mindestens </w:t>
      </w:r>
      <w:r w:rsidR="007563FF">
        <w:rPr>
          <w:lang w:val="de-DE"/>
        </w:rPr>
        <w:t>ein</w:t>
      </w:r>
      <w:r>
        <w:rPr>
          <w:lang w:val="de-DE"/>
        </w:rPr>
        <w:t xml:space="preserve"> Ja=2))</w:t>
      </w:r>
    </w:p>
    <w:p w:rsidR="00055C26" w:rsidRDefault="00055C26" w:rsidP="0077482F">
      <w:pPr>
        <w:rPr>
          <w:lang w:val="de-DE"/>
        </w:rPr>
      </w:pPr>
      <w:r>
        <w:rPr>
          <w:lang w:val="de-DE"/>
        </w:rPr>
        <w:t>2.3.7.1</w:t>
      </w:r>
      <w:r>
        <w:rPr>
          <w:lang w:val="de-DE"/>
        </w:rPr>
        <w:tab/>
        <w:t>Erwerbssituation Beginn (KERN1 -&gt; ERWERB1)</w:t>
      </w:r>
    </w:p>
    <w:p w:rsidR="00055C26" w:rsidRDefault="00055C26" w:rsidP="00055C26">
      <w:pPr>
        <w:rPr>
          <w:lang w:val="de-DE"/>
        </w:rPr>
      </w:pPr>
      <w:r>
        <w:rPr>
          <w:lang w:val="de-DE"/>
        </w:rPr>
        <w:t>2.3.7.2</w:t>
      </w:r>
      <w:r>
        <w:rPr>
          <w:lang w:val="de-DE"/>
        </w:rPr>
        <w:tab/>
        <w:t>Erwerbssituation Ende (KERN1 -&gt; ERWERB2)</w:t>
      </w:r>
    </w:p>
    <w:p w:rsidR="00055C26" w:rsidRDefault="00055C26" w:rsidP="00055C26">
      <w:pPr>
        <w:rPr>
          <w:lang w:val="de-DE"/>
        </w:rPr>
      </w:pPr>
      <w:r>
        <w:rPr>
          <w:lang w:val="de-DE"/>
        </w:rPr>
        <w:t>3.1.0.6</w:t>
      </w:r>
      <w:r>
        <w:rPr>
          <w:lang w:val="de-DE"/>
        </w:rPr>
        <w:tab/>
        <w:t>Arbeitsfähigkeit am Tag vor Behandlungsbeginn</w:t>
      </w:r>
      <w:r w:rsidR="00B03D88">
        <w:rPr>
          <w:lang w:val="de-DE"/>
        </w:rPr>
        <w:t xml:space="preserve"> (FVSBASIS -&gt; FVS3106)</w:t>
      </w:r>
    </w:p>
    <w:p w:rsidR="00055C26" w:rsidRDefault="00055C26" w:rsidP="00055C26">
      <w:pPr>
        <w:rPr>
          <w:lang w:val="de-DE"/>
        </w:rPr>
      </w:pPr>
      <w:r>
        <w:rPr>
          <w:lang w:val="de-DE"/>
        </w:rPr>
        <w:t>3.1.0.7</w:t>
      </w:r>
      <w:r>
        <w:rPr>
          <w:lang w:val="de-DE"/>
        </w:rPr>
        <w:tab/>
        <w:t>Arbeitsfähigkeit am Tag nach Behandlungsende</w:t>
      </w:r>
      <w:r w:rsidR="00B03D88">
        <w:rPr>
          <w:lang w:val="de-DE"/>
        </w:rPr>
        <w:t xml:space="preserve"> (FVSBASIS -&gt; FVS3107)</w:t>
      </w:r>
    </w:p>
    <w:p w:rsidR="00055C26" w:rsidRDefault="00055C26" w:rsidP="00055C26">
      <w:pPr>
        <w:rPr>
          <w:lang w:val="de-DE"/>
        </w:rPr>
      </w:pPr>
      <w:r>
        <w:rPr>
          <w:lang w:val="de-DE"/>
        </w:rPr>
        <w:t>3.1.1.4</w:t>
      </w:r>
      <w:r>
        <w:rPr>
          <w:lang w:val="de-DE"/>
        </w:rPr>
        <w:tab/>
        <w:t>Leistungsfähigkeit im letzten Beruf nach Behandlungsende</w:t>
      </w:r>
      <w:r w:rsidR="00B03D88">
        <w:rPr>
          <w:lang w:val="de-DE"/>
        </w:rPr>
        <w:t>** (FVSBASIS -&gt; FVS3114)</w:t>
      </w:r>
    </w:p>
    <w:p w:rsidR="00055C26" w:rsidRDefault="00055C26" w:rsidP="0077482F">
      <w:pPr>
        <w:rPr>
          <w:lang w:val="de-DE"/>
        </w:rPr>
      </w:pPr>
      <w:r>
        <w:rPr>
          <w:lang w:val="de-DE"/>
        </w:rPr>
        <w:t>3.1.1.5</w:t>
      </w:r>
      <w:r>
        <w:rPr>
          <w:lang w:val="de-DE"/>
        </w:rPr>
        <w:tab/>
        <w:t xml:space="preserve">Leistungsfähigkeit </w:t>
      </w:r>
      <w:r w:rsidR="00B03D88">
        <w:rPr>
          <w:lang w:val="de-DE"/>
        </w:rPr>
        <w:t>allgemein</w:t>
      </w:r>
      <w:r>
        <w:rPr>
          <w:lang w:val="de-DE"/>
        </w:rPr>
        <w:t xml:space="preserve"> am Tag nach Behandlungsende</w:t>
      </w:r>
      <w:r w:rsidR="00B03D88">
        <w:rPr>
          <w:lang w:val="de-DE"/>
        </w:rPr>
        <w:t>** (FVSBASIS -&gt; FVS3113)</w:t>
      </w:r>
    </w:p>
    <w:p w:rsidR="00B03D88" w:rsidRPr="000B28E3" w:rsidRDefault="00B03D88" w:rsidP="0077482F">
      <w:pPr>
        <w:rPr>
          <w:lang w:val="de-DE"/>
        </w:rPr>
      </w:pPr>
      <w:r>
        <w:rPr>
          <w:lang w:val="de-DE"/>
        </w:rPr>
        <w:t>** nur bei Leistungsträger Rentenversicherung</w:t>
      </w:r>
    </w:p>
    <w:p w:rsidR="0077482F" w:rsidRDefault="0077482F" w:rsidP="00B35ACB">
      <w:pPr>
        <w:rPr>
          <w:lang w:val="de-DE"/>
        </w:rPr>
      </w:pPr>
    </w:p>
    <w:p w:rsidR="001B0CB6" w:rsidRDefault="001B0CB6" w:rsidP="001B0CB6">
      <w:pPr>
        <w:rPr>
          <w:lang w:val="de-DE"/>
        </w:rPr>
      </w:pPr>
      <w:r w:rsidRPr="000B28E3">
        <w:rPr>
          <w:b/>
          <w:bCs/>
          <w:lang w:val="de-DE"/>
        </w:rPr>
        <w:t xml:space="preserve">Maximal </w:t>
      </w:r>
      <w:r>
        <w:rPr>
          <w:b/>
          <w:bCs/>
          <w:lang w:val="de-DE"/>
        </w:rPr>
        <w:t>10</w:t>
      </w:r>
      <w:r w:rsidRPr="000B28E3">
        <w:rPr>
          <w:b/>
          <w:bCs/>
          <w:lang w:val="de-DE"/>
        </w:rPr>
        <w:t xml:space="preserve">% </w:t>
      </w:r>
      <w:proofErr w:type="spellStart"/>
      <w:r w:rsidRPr="000B28E3">
        <w:rPr>
          <w:b/>
          <w:bCs/>
          <w:lang w:val="de-DE"/>
        </w:rPr>
        <w:t>missing</w:t>
      </w:r>
      <w:proofErr w:type="spellEnd"/>
      <w:r w:rsidRPr="000B28E3">
        <w:rPr>
          <w:b/>
          <w:bCs/>
          <w:lang w:val="de-DE"/>
        </w:rPr>
        <w:t xml:space="preserve"> </w:t>
      </w:r>
      <w:proofErr w:type="spellStart"/>
      <w:r w:rsidRPr="000B28E3">
        <w:rPr>
          <w:b/>
          <w:bCs/>
          <w:lang w:val="de-DE"/>
        </w:rPr>
        <w:t>data</w:t>
      </w:r>
      <w:proofErr w:type="spellEnd"/>
      <w:r w:rsidRPr="000B28E3">
        <w:rPr>
          <w:lang w:val="de-DE"/>
        </w:rPr>
        <w:t xml:space="preserve"> erlaubt für d</w:t>
      </w:r>
      <w:r>
        <w:rPr>
          <w:lang w:val="de-DE"/>
        </w:rPr>
        <w:t>as</w:t>
      </w:r>
      <w:r w:rsidRPr="000B28E3">
        <w:rPr>
          <w:lang w:val="de-DE"/>
        </w:rPr>
        <w:t xml:space="preserve"> Item:</w:t>
      </w:r>
    </w:p>
    <w:p w:rsidR="001B0CB6" w:rsidRDefault="001B0CB6" w:rsidP="00B35ACB">
      <w:pPr>
        <w:rPr>
          <w:lang w:val="de-DE"/>
        </w:rPr>
      </w:pPr>
      <w:r>
        <w:rPr>
          <w:lang w:val="de-DE"/>
        </w:rPr>
        <w:t>3.1.1.9</w:t>
      </w:r>
      <w:r>
        <w:rPr>
          <w:lang w:val="de-DE"/>
        </w:rPr>
        <w:tab/>
        <w:t>Abhängigkeitsdauer (FVSBASIS -&gt; FVS3119)</w:t>
      </w:r>
    </w:p>
    <w:p w:rsidR="000A6B23" w:rsidRDefault="000A6B23" w:rsidP="00B35ACB">
      <w:pPr>
        <w:rPr>
          <w:lang w:val="de-DE"/>
        </w:rPr>
      </w:pPr>
    </w:p>
    <w:p w:rsidR="000A6B23" w:rsidRPr="00760AEC" w:rsidRDefault="000A6B23" w:rsidP="00B35ACB">
      <w:pPr>
        <w:rPr>
          <w:b/>
          <w:lang w:val="de-DE"/>
        </w:rPr>
      </w:pPr>
      <w:r w:rsidRPr="00760AEC">
        <w:rPr>
          <w:b/>
          <w:lang w:val="de-DE"/>
        </w:rPr>
        <w:t xml:space="preserve">Bitte beachten Sie, dass „Keine Angabe“ nicht als gültiger Wert, sondern als </w:t>
      </w:r>
      <w:proofErr w:type="spellStart"/>
      <w:r w:rsidRPr="00760AEC">
        <w:rPr>
          <w:b/>
          <w:lang w:val="de-DE"/>
        </w:rPr>
        <w:t>Missingwert</w:t>
      </w:r>
      <w:proofErr w:type="spellEnd"/>
      <w:r w:rsidRPr="00760AEC">
        <w:rPr>
          <w:b/>
          <w:lang w:val="de-DE"/>
        </w:rPr>
        <w:t xml:space="preserve"> angeseh</w:t>
      </w:r>
      <w:r w:rsidR="00CE1EA9" w:rsidRPr="00760AEC">
        <w:rPr>
          <w:b/>
          <w:lang w:val="de-DE"/>
        </w:rPr>
        <w:t>e</w:t>
      </w:r>
      <w:r w:rsidRPr="00760AEC">
        <w:rPr>
          <w:b/>
          <w:lang w:val="de-DE"/>
        </w:rPr>
        <w:t xml:space="preserve">n wird. </w:t>
      </w:r>
    </w:p>
    <w:p w:rsidR="00336204" w:rsidRDefault="00336204" w:rsidP="00B35ACB">
      <w:pPr>
        <w:rPr>
          <w:lang w:val="de-DE"/>
        </w:rPr>
      </w:pPr>
    </w:p>
    <w:p w:rsidR="007B0AC1" w:rsidRDefault="007B0AC1" w:rsidP="00B35ACB">
      <w:pPr>
        <w:rPr>
          <w:lang w:val="de-DE"/>
        </w:rPr>
      </w:pPr>
      <w:r w:rsidRPr="000B28E3">
        <w:rPr>
          <w:lang w:val="de-DE"/>
        </w:rPr>
        <w:t>D</w:t>
      </w:r>
      <w:r w:rsidR="0038040A" w:rsidRPr="000B28E3">
        <w:rPr>
          <w:lang w:val="de-DE"/>
        </w:rPr>
        <w:t xml:space="preserve">ie Einhaltung der Qualitätskriterien </w:t>
      </w:r>
      <w:r w:rsidRPr="000B28E3">
        <w:rPr>
          <w:lang w:val="de-DE"/>
        </w:rPr>
        <w:t xml:space="preserve">für die Daten muss </w:t>
      </w:r>
      <w:r w:rsidR="0038040A" w:rsidRPr="000B28E3">
        <w:rPr>
          <w:lang w:val="de-DE"/>
        </w:rPr>
        <w:t xml:space="preserve">in den übermittelnden Einrichtungen überwacht werden. </w:t>
      </w:r>
      <w:r w:rsidR="009C3EDF">
        <w:rPr>
          <w:lang w:val="de-DE"/>
        </w:rPr>
        <w:t>Soweit die Prüfung nicht von der eingesetzten Software vorgenomme</w:t>
      </w:r>
      <w:r w:rsidR="00DA4877">
        <w:rPr>
          <w:lang w:val="de-DE"/>
        </w:rPr>
        <w:t xml:space="preserve">n wird, prüfen Sie bitte diese Items im Hinblick auf die </w:t>
      </w:r>
      <w:proofErr w:type="spellStart"/>
      <w:r w:rsidR="009C3EDF">
        <w:rPr>
          <w:lang w:val="de-DE"/>
        </w:rPr>
        <w:t>Missingwerte</w:t>
      </w:r>
      <w:proofErr w:type="spellEnd"/>
      <w:r w:rsidR="009C3EDF">
        <w:rPr>
          <w:lang w:val="de-DE"/>
        </w:rPr>
        <w:t>.</w:t>
      </w:r>
    </w:p>
    <w:p w:rsidR="009C3EDF" w:rsidRDefault="009C3EDF" w:rsidP="007B0AC1">
      <w:pPr>
        <w:rPr>
          <w:lang w:val="de-DE"/>
        </w:rPr>
      </w:pPr>
    </w:p>
    <w:p w:rsidR="007B0AC1" w:rsidRPr="000B28E3" w:rsidRDefault="007B0AC1" w:rsidP="007B0AC1">
      <w:pPr>
        <w:rPr>
          <w:lang w:val="de-DE"/>
        </w:rPr>
      </w:pPr>
      <w:r w:rsidRPr="000B28E3">
        <w:rPr>
          <w:lang w:val="de-DE"/>
        </w:rPr>
        <w:lastRenderedPageBreak/>
        <w:t>Prüfen Sie ebenfalls die Plausibilität der Daten, beispielsweise die Behandlungsdauer (größer 360 Tage bei stationären Einrichtungen) oder  außergewöhnliche Werte beim Alter oder bei den Vorbehandlungen.</w:t>
      </w:r>
    </w:p>
    <w:p w:rsidR="003819EA" w:rsidRPr="000B28E3" w:rsidRDefault="003819EA" w:rsidP="003819EA">
      <w:pPr>
        <w:rPr>
          <w:lang w:val="de-DE"/>
        </w:rPr>
      </w:pPr>
    </w:p>
    <w:p w:rsidR="003819EA" w:rsidRPr="000B28E3" w:rsidRDefault="007563FF" w:rsidP="003819EA">
      <w:pPr>
        <w:rPr>
          <w:b/>
          <w:bCs/>
          <w:lang w:val="de-DE"/>
        </w:rPr>
      </w:pPr>
      <w:r>
        <w:rPr>
          <w:b/>
          <w:bCs/>
          <w:lang w:val="de-DE"/>
        </w:rPr>
        <w:br/>
      </w:r>
      <w:r w:rsidR="003819EA" w:rsidRPr="000B28E3">
        <w:rPr>
          <w:b/>
          <w:bCs/>
          <w:lang w:val="de-DE"/>
        </w:rPr>
        <w:t>W</w:t>
      </w:r>
      <w:r w:rsidR="00F04E5A">
        <w:rPr>
          <w:b/>
          <w:bCs/>
          <w:lang w:val="de-DE"/>
        </w:rPr>
        <w:t>ichtige</w:t>
      </w:r>
      <w:r w:rsidR="003819EA" w:rsidRPr="000B28E3">
        <w:rPr>
          <w:b/>
          <w:bCs/>
          <w:lang w:val="de-DE"/>
        </w:rPr>
        <w:t xml:space="preserve"> Hinweise:</w:t>
      </w:r>
    </w:p>
    <w:p w:rsidR="003819EA" w:rsidRPr="000B28E3" w:rsidRDefault="007E34BC" w:rsidP="003819EA">
      <w:pPr>
        <w:pStyle w:val="Listenabsatz"/>
        <w:numPr>
          <w:ilvl w:val="0"/>
          <w:numId w:val="1"/>
        </w:numPr>
        <w:rPr>
          <w:bCs/>
          <w:lang w:val="de-DE"/>
        </w:rPr>
      </w:pPr>
      <w:r w:rsidRPr="000B28E3">
        <w:rPr>
          <w:bCs/>
          <w:lang w:val="de-DE"/>
        </w:rPr>
        <w:t>Somatische und psych</w:t>
      </w:r>
      <w:r w:rsidR="003819EA" w:rsidRPr="000B28E3">
        <w:rPr>
          <w:bCs/>
          <w:lang w:val="de-DE"/>
        </w:rPr>
        <w:t>ische</w:t>
      </w:r>
      <w:r w:rsidR="00345DEE" w:rsidRPr="000B28E3">
        <w:rPr>
          <w:bCs/>
          <w:lang w:val="de-DE"/>
        </w:rPr>
        <w:t xml:space="preserve"> und suchtmittelbezogenen</w:t>
      </w:r>
      <w:r w:rsidR="003819EA" w:rsidRPr="000B28E3">
        <w:rPr>
          <w:bCs/>
          <w:lang w:val="de-DE"/>
        </w:rPr>
        <w:t xml:space="preserve"> </w:t>
      </w:r>
      <w:r w:rsidR="003819EA" w:rsidRPr="000B28E3">
        <w:rPr>
          <w:b/>
          <w:bCs/>
          <w:lang w:val="de-DE"/>
        </w:rPr>
        <w:t>Diagnosen</w:t>
      </w:r>
      <w:r w:rsidR="003819EA" w:rsidRPr="000B28E3">
        <w:rPr>
          <w:bCs/>
          <w:lang w:val="de-DE"/>
        </w:rPr>
        <w:t xml:space="preserve"> sind </w:t>
      </w:r>
      <w:r w:rsidR="003819EA" w:rsidRPr="000B28E3">
        <w:rPr>
          <w:b/>
          <w:bCs/>
          <w:lang w:val="de-DE"/>
        </w:rPr>
        <w:t>möglichst umfassend</w:t>
      </w:r>
      <w:r w:rsidR="003819EA" w:rsidRPr="000B28E3">
        <w:rPr>
          <w:bCs/>
          <w:lang w:val="de-DE"/>
        </w:rPr>
        <w:t xml:space="preserve"> </w:t>
      </w:r>
      <w:r w:rsidR="00DA4877">
        <w:rPr>
          <w:bCs/>
          <w:lang w:val="de-DE"/>
        </w:rPr>
        <w:t xml:space="preserve">zu </w:t>
      </w:r>
      <w:r w:rsidR="003819EA" w:rsidRPr="000B28E3">
        <w:rPr>
          <w:b/>
          <w:bCs/>
          <w:lang w:val="de-DE"/>
        </w:rPr>
        <w:t>dokumentieren</w:t>
      </w:r>
      <w:r w:rsidR="003819EA" w:rsidRPr="000B28E3">
        <w:rPr>
          <w:bCs/>
          <w:lang w:val="de-DE"/>
        </w:rPr>
        <w:t>.</w:t>
      </w:r>
    </w:p>
    <w:p w:rsidR="003819EA" w:rsidRPr="000B28E3" w:rsidRDefault="003819EA" w:rsidP="003819EA">
      <w:pPr>
        <w:pStyle w:val="Listenabsatz"/>
        <w:numPr>
          <w:ilvl w:val="0"/>
          <w:numId w:val="1"/>
        </w:numPr>
        <w:rPr>
          <w:bCs/>
          <w:lang w:val="de-DE"/>
        </w:rPr>
      </w:pPr>
      <w:r w:rsidRPr="000B28E3">
        <w:rPr>
          <w:bCs/>
          <w:lang w:val="de-DE"/>
        </w:rPr>
        <w:t>Die Items 2.4.</w:t>
      </w:r>
      <w:r w:rsidR="007034DD">
        <w:rPr>
          <w:bCs/>
          <w:lang w:val="de-DE"/>
        </w:rPr>
        <w:t>16</w:t>
      </w:r>
      <w:r w:rsidRPr="000B28E3">
        <w:rPr>
          <w:bCs/>
          <w:lang w:val="de-DE"/>
        </w:rPr>
        <w:t xml:space="preserve"> Psychi</w:t>
      </w:r>
      <w:r w:rsidR="007E34BC" w:rsidRPr="000B28E3">
        <w:rPr>
          <w:bCs/>
          <w:lang w:val="de-DE"/>
        </w:rPr>
        <w:t>s</w:t>
      </w:r>
      <w:r w:rsidRPr="000B28E3">
        <w:rPr>
          <w:bCs/>
          <w:lang w:val="de-DE"/>
        </w:rPr>
        <w:t xml:space="preserve">che Diagnosen </w:t>
      </w:r>
      <w:r w:rsidRPr="000B28E3">
        <w:rPr>
          <w:lang w:val="de-DE"/>
        </w:rPr>
        <w:t>(DIAGNOSE –</w:t>
      </w:r>
      <w:r w:rsidR="007034DD">
        <w:rPr>
          <w:lang w:val="de-DE"/>
        </w:rPr>
        <w:t>&gt;</w:t>
      </w:r>
      <w:r w:rsidRPr="000B28E3">
        <w:rPr>
          <w:lang w:val="de-DE"/>
        </w:rPr>
        <w:t xml:space="preserve"> ICDPSY1 bis ICDPSY</w:t>
      </w:r>
      <w:r w:rsidR="007034DD">
        <w:rPr>
          <w:lang w:val="de-DE"/>
        </w:rPr>
        <w:t>6</w:t>
      </w:r>
      <w:r w:rsidRPr="000B28E3">
        <w:rPr>
          <w:lang w:val="de-DE"/>
        </w:rPr>
        <w:t xml:space="preserve">4) </w:t>
      </w:r>
      <w:r w:rsidRPr="000B28E3">
        <w:rPr>
          <w:bCs/>
          <w:lang w:val="de-DE"/>
        </w:rPr>
        <w:t xml:space="preserve">dürfen keine Suchtdiagnosen </w:t>
      </w:r>
      <w:r w:rsidR="00395A70">
        <w:rPr>
          <w:bCs/>
          <w:lang w:val="de-DE"/>
        </w:rPr>
        <w:t xml:space="preserve">im engeren Sinne </w:t>
      </w:r>
      <w:r w:rsidRPr="000B28E3">
        <w:rPr>
          <w:lang w:val="de-DE"/>
        </w:rPr>
        <w:t>(F1</w:t>
      </w:r>
      <w:r w:rsidR="00607987">
        <w:rPr>
          <w:lang w:val="de-DE"/>
        </w:rPr>
        <w:t>x.1 oder F1x.2</w:t>
      </w:r>
      <w:r w:rsidRPr="000B28E3">
        <w:rPr>
          <w:lang w:val="de-DE"/>
        </w:rPr>
        <w:t>, F55, F63)</w:t>
      </w:r>
      <w:r w:rsidRPr="000B28E3">
        <w:rPr>
          <w:bCs/>
          <w:lang w:val="de-DE"/>
        </w:rPr>
        <w:t>enthalten.</w:t>
      </w:r>
      <w:r w:rsidR="00607987">
        <w:rPr>
          <w:bCs/>
          <w:lang w:val="de-DE"/>
        </w:rPr>
        <w:br/>
        <w:t>Diagnosen F1x.3 bis F1x.7 können in diesen Feldern (ICDPSY1 bis ICDPSY</w:t>
      </w:r>
      <w:r w:rsidR="007034DD">
        <w:rPr>
          <w:bCs/>
          <w:lang w:val="de-DE"/>
        </w:rPr>
        <w:t>6</w:t>
      </w:r>
      <w:r w:rsidR="00607987">
        <w:rPr>
          <w:bCs/>
          <w:lang w:val="de-DE"/>
        </w:rPr>
        <w:t>) geliefert werden.</w:t>
      </w:r>
    </w:p>
    <w:p w:rsidR="003819EA" w:rsidRPr="000B28E3" w:rsidRDefault="000B28E3" w:rsidP="000B28E3">
      <w:pPr>
        <w:pStyle w:val="Listenabsatz"/>
        <w:numPr>
          <w:ilvl w:val="0"/>
          <w:numId w:val="1"/>
        </w:numPr>
        <w:rPr>
          <w:bCs/>
          <w:lang w:val="de-DE"/>
        </w:rPr>
      </w:pPr>
      <w:r w:rsidRPr="000B28E3">
        <w:rPr>
          <w:bCs/>
          <w:lang w:val="de-DE"/>
        </w:rPr>
        <w:t>Wenn Aufnahme- und Entlassungsdatum identisch sind, ist nur dann ein Doku-Bogen zu erstellen, wenn der Behandlungstag beim Leistungsträger abgerechnet wird. In diesem Fall ist die Behandlungsdauer mit 1 zu kodieren</w:t>
      </w:r>
      <w:r w:rsidR="003819EA" w:rsidRPr="000B28E3">
        <w:rPr>
          <w:bCs/>
          <w:lang w:val="de-DE"/>
        </w:rPr>
        <w:t>.</w:t>
      </w:r>
    </w:p>
    <w:p w:rsidR="007B0AC1" w:rsidRPr="000B28E3" w:rsidRDefault="007B0AC1" w:rsidP="00B35ACB">
      <w:pPr>
        <w:rPr>
          <w:lang w:val="de-DE"/>
        </w:rPr>
      </w:pPr>
    </w:p>
    <w:p w:rsidR="00937567" w:rsidRDefault="00937567" w:rsidP="00937567">
      <w:pPr>
        <w:rPr>
          <w:lang w:val="de-DE"/>
        </w:rPr>
      </w:pPr>
      <w:r>
        <w:rPr>
          <w:lang w:val="de-DE"/>
        </w:rPr>
        <w:t xml:space="preserve">Bitte beachten Sie, dass  eine </w:t>
      </w:r>
      <w:r w:rsidRPr="00937567">
        <w:rPr>
          <w:b/>
          <w:lang w:val="de-DE"/>
        </w:rPr>
        <w:t>Weiterleitung</w:t>
      </w:r>
      <w:r>
        <w:rPr>
          <w:lang w:val="de-DE"/>
        </w:rPr>
        <w:t xml:space="preserve"> der an den FVS gelieferten Daten an </w:t>
      </w:r>
      <w:r w:rsidRPr="00937567">
        <w:rPr>
          <w:b/>
          <w:lang w:val="de-DE"/>
        </w:rPr>
        <w:t>die GSDA bzw.  das IFT</w:t>
      </w:r>
      <w:r>
        <w:rPr>
          <w:lang w:val="de-DE"/>
        </w:rPr>
        <w:t xml:space="preserve"> für die Deutsche Suchthilfestatistik </w:t>
      </w:r>
      <w:r w:rsidR="00EB3E78">
        <w:rPr>
          <w:b/>
          <w:lang w:val="de-DE"/>
        </w:rPr>
        <w:t>NICHT</w:t>
      </w:r>
      <w:r w:rsidRPr="00937567">
        <w:rPr>
          <w:b/>
          <w:lang w:val="de-DE"/>
        </w:rPr>
        <w:t xml:space="preserve"> MÖGLICH</w:t>
      </w:r>
      <w:r>
        <w:rPr>
          <w:b/>
          <w:lang w:val="de-DE"/>
        </w:rPr>
        <w:t xml:space="preserve"> </w:t>
      </w:r>
      <w:r w:rsidRPr="00937567">
        <w:rPr>
          <w:lang w:val="de-DE"/>
        </w:rPr>
        <w:t>ist</w:t>
      </w:r>
      <w:r>
        <w:rPr>
          <w:lang w:val="de-DE"/>
        </w:rPr>
        <w:t xml:space="preserve">, da nur noch in der Einrichtung aggregierte Daten akzeptiert werden. </w:t>
      </w:r>
    </w:p>
    <w:p w:rsidR="00937567" w:rsidRDefault="00937567" w:rsidP="00937567">
      <w:pPr>
        <w:rPr>
          <w:lang w:val="de-DE"/>
        </w:rPr>
      </w:pPr>
      <w:r>
        <w:rPr>
          <w:lang w:val="de-DE"/>
        </w:rPr>
        <w:t xml:space="preserve">Auch </w:t>
      </w:r>
      <w:r w:rsidRPr="000B28E3">
        <w:rPr>
          <w:lang w:val="de-DE"/>
        </w:rPr>
        <w:t xml:space="preserve">SPSS Dateien können nicht für die Deutsche Suchthilfestatistik an GSDA / IFT gesendet werden, da dieses Format dort </w:t>
      </w:r>
      <w:r>
        <w:rPr>
          <w:lang w:val="de-DE"/>
        </w:rPr>
        <w:t xml:space="preserve">ebenfalls </w:t>
      </w:r>
      <w:r w:rsidRPr="000B28E3">
        <w:rPr>
          <w:lang w:val="de-DE"/>
        </w:rPr>
        <w:t>nicht akzeptiert wird.</w:t>
      </w:r>
    </w:p>
    <w:p w:rsidR="008045D6" w:rsidRDefault="008045D6" w:rsidP="00937567">
      <w:pPr>
        <w:rPr>
          <w:lang w:val="de-DE"/>
        </w:rPr>
      </w:pPr>
      <w:r>
        <w:rPr>
          <w:lang w:val="de-DE"/>
        </w:rPr>
        <w:t xml:space="preserve">Zur Übermittlung der Daten an die Deutsche Suchthilfe versenden Sie die aggregierten Daten an </w:t>
      </w:r>
      <w:hyperlink r:id="rId6" w:history="1">
        <w:r w:rsidRPr="000571E4">
          <w:rPr>
            <w:rStyle w:val="Hyperlink"/>
            <w:lang w:val="de-DE"/>
          </w:rPr>
          <w:t>doku@gsda.de</w:t>
        </w:r>
      </w:hyperlink>
      <w:r>
        <w:rPr>
          <w:lang w:val="de-DE"/>
        </w:rPr>
        <w:t>. Wenn Sie dazu Fragen haben wenden Sie sich bitte an Ihren Softwareanbieter.</w:t>
      </w:r>
    </w:p>
    <w:p w:rsidR="007B0AC1" w:rsidRPr="000B28E3" w:rsidRDefault="007B0AC1" w:rsidP="00B35ACB">
      <w:pPr>
        <w:rPr>
          <w:lang w:val="de-DE"/>
        </w:rPr>
      </w:pPr>
    </w:p>
    <w:p w:rsidR="003819EA" w:rsidRPr="000B28E3" w:rsidRDefault="003819EA" w:rsidP="003819EA">
      <w:pPr>
        <w:rPr>
          <w:u w:val="single"/>
          <w:lang w:val="de-DE"/>
        </w:rPr>
      </w:pPr>
      <w:r w:rsidRPr="000B28E3">
        <w:rPr>
          <w:b/>
          <w:bCs/>
          <w:lang w:val="de-DE"/>
        </w:rPr>
        <w:t>Abgabetermin</w:t>
      </w:r>
      <w:r w:rsidRPr="000B28E3">
        <w:rPr>
          <w:u w:val="single"/>
          <w:lang w:val="de-DE"/>
        </w:rPr>
        <w:t xml:space="preserve"> </w:t>
      </w:r>
    </w:p>
    <w:p w:rsidR="007034DD" w:rsidRPr="007034DD" w:rsidRDefault="003819EA" w:rsidP="007034DD">
      <w:pPr>
        <w:pStyle w:val="Listenabsatz"/>
        <w:numPr>
          <w:ilvl w:val="0"/>
          <w:numId w:val="2"/>
        </w:numPr>
        <w:rPr>
          <w:u w:val="single"/>
          <w:lang w:val="de-DE"/>
        </w:rPr>
      </w:pPr>
      <w:r w:rsidRPr="000B28E3">
        <w:rPr>
          <w:lang w:val="de-DE"/>
        </w:rPr>
        <w:t xml:space="preserve">für die Daten zur </w:t>
      </w:r>
      <w:r w:rsidRPr="000B28E3">
        <w:rPr>
          <w:b/>
          <w:lang w:val="de-DE"/>
        </w:rPr>
        <w:t>Basisdokumentation</w:t>
      </w:r>
      <w:r w:rsidRPr="000B28E3">
        <w:rPr>
          <w:lang w:val="de-DE"/>
        </w:rPr>
        <w:t xml:space="preserve"> des Entlass</w:t>
      </w:r>
      <w:r w:rsidR="00D4035F" w:rsidRPr="000B28E3">
        <w:rPr>
          <w:lang w:val="de-DE"/>
        </w:rPr>
        <w:t>ungs</w:t>
      </w:r>
      <w:r w:rsidR="00F04E5A">
        <w:rPr>
          <w:lang w:val="de-DE"/>
        </w:rPr>
        <w:t>jahrgangs 201</w:t>
      </w:r>
      <w:r w:rsidR="00EB3E78">
        <w:rPr>
          <w:lang w:val="de-DE"/>
        </w:rPr>
        <w:t>9</w:t>
      </w:r>
      <w:r w:rsidRPr="000B28E3">
        <w:rPr>
          <w:lang w:val="de-DE"/>
        </w:rPr>
        <w:t xml:space="preserve"> ist </w:t>
      </w:r>
      <w:r w:rsidR="007034DD">
        <w:rPr>
          <w:lang w:val="de-DE"/>
        </w:rPr>
        <w:t xml:space="preserve">in diesem Jahr </w:t>
      </w:r>
      <w:r w:rsidR="008045D6">
        <w:rPr>
          <w:lang w:val="de-DE"/>
        </w:rPr>
        <w:t>bis zum</w:t>
      </w:r>
      <w:r w:rsidRPr="000B28E3">
        <w:rPr>
          <w:lang w:val="de-DE"/>
        </w:rPr>
        <w:t xml:space="preserve"> </w:t>
      </w:r>
      <w:r w:rsidR="000A6B23">
        <w:rPr>
          <w:b/>
          <w:u w:val="single"/>
          <w:lang w:val="de-DE"/>
        </w:rPr>
        <w:t>31</w:t>
      </w:r>
      <w:r w:rsidR="007034DD">
        <w:rPr>
          <w:b/>
          <w:u w:val="single"/>
          <w:lang w:val="de-DE"/>
        </w:rPr>
        <w:t>.</w:t>
      </w:r>
      <w:r w:rsidR="000A6B23">
        <w:rPr>
          <w:b/>
          <w:u w:val="single"/>
          <w:lang w:val="de-DE"/>
        </w:rPr>
        <w:t>3</w:t>
      </w:r>
      <w:r w:rsidRPr="000B28E3">
        <w:rPr>
          <w:b/>
          <w:u w:val="single"/>
          <w:lang w:val="de-DE"/>
        </w:rPr>
        <w:t>.20</w:t>
      </w:r>
      <w:r w:rsidR="00EB3E78">
        <w:rPr>
          <w:b/>
          <w:u w:val="single"/>
          <w:lang w:val="de-DE"/>
        </w:rPr>
        <w:t>20</w:t>
      </w:r>
    </w:p>
    <w:p w:rsidR="007034DD" w:rsidRDefault="007034DD" w:rsidP="007034DD">
      <w:pPr>
        <w:pStyle w:val="Listenabsatz"/>
        <w:rPr>
          <w:lang w:val="de-DE"/>
        </w:rPr>
      </w:pPr>
    </w:p>
    <w:p w:rsidR="003819EA" w:rsidRPr="000B28E3" w:rsidRDefault="003819EA" w:rsidP="007034DD">
      <w:pPr>
        <w:pStyle w:val="Listenabsatz"/>
        <w:ind w:left="360"/>
        <w:rPr>
          <w:lang w:val="de-DE"/>
        </w:rPr>
      </w:pPr>
      <w:r w:rsidRPr="000B28E3">
        <w:rPr>
          <w:lang w:val="de-DE"/>
        </w:rPr>
        <w:t xml:space="preserve">Bitte senden Sie die Dateien für den Fachverband Sucht e.V. zur technischen Zusammenführung an </w:t>
      </w:r>
      <w:hyperlink r:id="rId7" w:history="1">
        <w:r w:rsidR="00D4035F" w:rsidRPr="000B28E3">
          <w:rPr>
            <w:rStyle w:val="Hyperlink"/>
            <w:lang w:val="de-DE"/>
          </w:rPr>
          <w:t>doku@redline-data.de</w:t>
        </w:r>
      </w:hyperlink>
    </w:p>
    <w:p w:rsidR="00D4035F" w:rsidRPr="000B28E3" w:rsidRDefault="00D4035F" w:rsidP="003819EA">
      <w:pPr>
        <w:rPr>
          <w:lang w:val="de-DE"/>
        </w:rPr>
      </w:pPr>
    </w:p>
    <w:p w:rsidR="00915F15" w:rsidRPr="000B28E3" w:rsidRDefault="00915F15" w:rsidP="003819EA">
      <w:pPr>
        <w:rPr>
          <w:lang w:val="de-DE"/>
        </w:rPr>
      </w:pPr>
      <w:r w:rsidRPr="000B28E3">
        <w:rPr>
          <w:lang w:val="de-DE"/>
        </w:rPr>
        <w:t>Alle Datenlieferer erhalten eine Verarbeitungsbestätigung mit An</w:t>
      </w:r>
      <w:r w:rsidR="00F04E5A">
        <w:rPr>
          <w:lang w:val="de-DE"/>
        </w:rPr>
        <w:t>zahl der gelieferten Datensätze</w:t>
      </w:r>
      <w:r w:rsidR="006709E6">
        <w:rPr>
          <w:lang w:val="de-DE"/>
        </w:rPr>
        <w:t>.</w:t>
      </w:r>
      <w:r w:rsidRPr="000B28E3">
        <w:rPr>
          <w:lang w:val="de-DE"/>
        </w:rPr>
        <w:t xml:space="preserve"> </w:t>
      </w:r>
    </w:p>
    <w:p w:rsidR="007034DD" w:rsidRDefault="007034DD" w:rsidP="003819EA">
      <w:pPr>
        <w:rPr>
          <w:lang w:val="de-DE"/>
        </w:rPr>
      </w:pPr>
    </w:p>
    <w:p w:rsidR="00087B11" w:rsidRPr="000B28E3" w:rsidRDefault="003819EA" w:rsidP="003819EA">
      <w:pPr>
        <w:rPr>
          <w:lang w:val="de-DE"/>
        </w:rPr>
      </w:pPr>
      <w:r w:rsidRPr="000B28E3">
        <w:rPr>
          <w:lang w:val="de-DE"/>
        </w:rPr>
        <w:t>Bei Fragen wenden Sie sich bitte an Redline DATA</w:t>
      </w:r>
    </w:p>
    <w:p w:rsidR="003819EA" w:rsidRPr="00CE1EA9" w:rsidRDefault="003819EA" w:rsidP="003819EA">
      <w:pPr>
        <w:rPr>
          <w:lang w:val="de-DE"/>
        </w:rPr>
      </w:pPr>
      <w:r w:rsidRPr="00CE1EA9">
        <w:rPr>
          <w:lang w:val="de-DE"/>
        </w:rPr>
        <w:t xml:space="preserve">Email: </w:t>
      </w:r>
      <w:hyperlink r:id="rId8" w:history="1">
        <w:r w:rsidR="00A03BA5" w:rsidRPr="00CE1EA9">
          <w:rPr>
            <w:rStyle w:val="Hyperlink"/>
            <w:lang w:val="de-DE"/>
          </w:rPr>
          <w:t>support@redline-data.de</w:t>
        </w:r>
      </w:hyperlink>
    </w:p>
    <w:p w:rsidR="003819EA" w:rsidRPr="00CE1EA9" w:rsidRDefault="003819EA" w:rsidP="00B35ACB">
      <w:pPr>
        <w:rPr>
          <w:lang w:val="de-DE"/>
        </w:rPr>
      </w:pPr>
    </w:p>
    <w:p w:rsidR="0038040A" w:rsidRPr="000B28E3" w:rsidRDefault="0038040A" w:rsidP="00B35ACB">
      <w:pPr>
        <w:rPr>
          <w:b/>
          <w:sz w:val="22"/>
          <w:szCs w:val="22"/>
          <w:lang w:val="de-DE"/>
        </w:rPr>
      </w:pPr>
      <w:r w:rsidRPr="000B28E3">
        <w:rPr>
          <w:b/>
          <w:sz w:val="22"/>
          <w:szCs w:val="22"/>
          <w:lang w:val="de-DE"/>
        </w:rPr>
        <w:t>Technische Schnittstelle</w:t>
      </w:r>
    </w:p>
    <w:p w:rsidR="00D4035F" w:rsidRPr="000B28E3" w:rsidRDefault="00D4035F" w:rsidP="007576F9">
      <w:pPr>
        <w:rPr>
          <w:lang w:val="de-DE"/>
        </w:rPr>
      </w:pPr>
    </w:p>
    <w:p w:rsidR="00D4035F" w:rsidRPr="000B28E3" w:rsidRDefault="00915F15" w:rsidP="007576F9">
      <w:pPr>
        <w:rPr>
          <w:b/>
          <w:sz w:val="22"/>
          <w:szCs w:val="22"/>
          <w:lang w:val="de-DE"/>
        </w:rPr>
      </w:pPr>
      <w:r w:rsidRPr="000B28E3">
        <w:rPr>
          <w:b/>
          <w:sz w:val="22"/>
          <w:szCs w:val="22"/>
          <w:lang w:val="de-DE"/>
        </w:rPr>
        <w:t>Schnittstellenbeschreibung</w:t>
      </w:r>
    </w:p>
    <w:p w:rsidR="0038040A" w:rsidRPr="000B28E3" w:rsidRDefault="0038040A" w:rsidP="007576F9">
      <w:pPr>
        <w:rPr>
          <w:lang w:val="de-DE"/>
        </w:rPr>
      </w:pPr>
      <w:r w:rsidRPr="000B28E3">
        <w:rPr>
          <w:lang w:val="de-DE"/>
        </w:rPr>
        <w:t>Die Übergabe der Daten erfolgt im Format der Schnittstelle für die deutsche Suchthilfestatistik. (</w:t>
      </w:r>
      <w:hyperlink r:id="rId9" w:history="1">
        <w:r w:rsidRPr="000B28E3">
          <w:rPr>
            <w:rStyle w:val="Hyperlink"/>
            <w:lang w:val="de-DE"/>
          </w:rPr>
          <w:t>www.suchthilfestatistik.de</w:t>
        </w:r>
      </w:hyperlink>
      <w:r w:rsidRPr="000B28E3">
        <w:rPr>
          <w:lang w:val="de-DE"/>
        </w:rPr>
        <w:t xml:space="preserve">) und der Schnittstellenbeschreibung des FVS. </w:t>
      </w:r>
    </w:p>
    <w:p w:rsidR="0038040A" w:rsidRPr="000B28E3" w:rsidRDefault="0038040A" w:rsidP="00B35ACB">
      <w:pPr>
        <w:rPr>
          <w:b/>
          <w:sz w:val="22"/>
          <w:szCs w:val="22"/>
          <w:lang w:val="de-DE"/>
        </w:rPr>
      </w:pPr>
    </w:p>
    <w:p w:rsidR="0038040A" w:rsidRPr="000B28E3" w:rsidRDefault="0038040A" w:rsidP="00B35ACB">
      <w:pPr>
        <w:rPr>
          <w:lang w:val="de-DE"/>
        </w:rPr>
      </w:pPr>
      <w:r w:rsidRPr="000B28E3">
        <w:rPr>
          <w:lang w:val="de-DE"/>
        </w:rPr>
        <w:t xml:space="preserve">Die ausführliche technische Schnittstellenbeschreibung finden Sie unter: </w:t>
      </w:r>
    </w:p>
    <w:p w:rsidR="0038040A" w:rsidRDefault="00BF3883" w:rsidP="00B35ACB">
      <w:pPr>
        <w:rPr>
          <w:rStyle w:val="Hyperlink"/>
          <w:lang w:val="de-DE"/>
        </w:rPr>
      </w:pPr>
      <w:hyperlink r:id="rId10" w:history="1">
        <w:r w:rsidR="000A6B23" w:rsidRPr="000B28E3">
          <w:rPr>
            <w:rStyle w:val="Hyperlink"/>
            <w:lang w:val="de-DE"/>
          </w:rPr>
          <w:t>www.suchthilfestatistik.de</w:t>
        </w:r>
      </w:hyperlink>
    </w:p>
    <w:p w:rsidR="000A6B23" w:rsidRPr="000B28E3" w:rsidRDefault="000A6B23" w:rsidP="00B35ACB">
      <w:pPr>
        <w:rPr>
          <w:lang w:val="de-DE"/>
        </w:rPr>
      </w:pPr>
    </w:p>
    <w:p w:rsidR="0038040A" w:rsidRPr="000B28E3" w:rsidRDefault="0038040A" w:rsidP="00B35ACB">
      <w:pPr>
        <w:rPr>
          <w:b/>
          <w:sz w:val="20"/>
          <w:szCs w:val="20"/>
          <w:lang w:val="de-DE"/>
        </w:rPr>
      </w:pPr>
      <w:r w:rsidRPr="000B28E3">
        <w:rPr>
          <w:b/>
          <w:sz w:val="20"/>
          <w:szCs w:val="20"/>
          <w:lang w:val="de-DE"/>
        </w:rPr>
        <w:t>Zu liefern sind folgende Dateien:</w:t>
      </w:r>
    </w:p>
    <w:p w:rsidR="0038040A" w:rsidRPr="000B28E3" w:rsidRDefault="0038040A" w:rsidP="00B35ACB">
      <w:pPr>
        <w:rPr>
          <w:sz w:val="20"/>
          <w:szCs w:val="20"/>
          <w:lang w:val="de-DE"/>
        </w:rPr>
      </w:pPr>
    </w:p>
    <w:tbl>
      <w:tblPr>
        <w:tblW w:w="10368" w:type="dxa"/>
        <w:tblLook w:val="01E0" w:firstRow="1" w:lastRow="1" w:firstColumn="1" w:lastColumn="1" w:noHBand="0" w:noVBand="0"/>
      </w:tblPr>
      <w:tblGrid>
        <w:gridCol w:w="1749"/>
        <w:gridCol w:w="4145"/>
        <w:gridCol w:w="4474"/>
      </w:tblGrid>
      <w:tr w:rsidR="0038040A" w:rsidRPr="000B28E3" w:rsidTr="006709E6">
        <w:tc>
          <w:tcPr>
            <w:tcW w:w="1773" w:type="dxa"/>
          </w:tcPr>
          <w:p w:rsidR="0038040A" w:rsidRPr="000B28E3" w:rsidRDefault="0038040A" w:rsidP="00B35ACB">
            <w:pPr>
              <w:rPr>
                <w:b/>
                <w:szCs w:val="18"/>
                <w:lang w:val="de-DE"/>
              </w:rPr>
            </w:pPr>
            <w:r w:rsidRPr="000B28E3">
              <w:rPr>
                <w:b/>
                <w:szCs w:val="18"/>
                <w:lang w:val="de-DE"/>
              </w:rPr>
              <w:t>DATEI</w:t>
            </w:r>
          </w:p>
        </w:tc>
        <w:tc>
          <w:tcPr>
            <w:tcW w:w="3614" w:type="dxa"/>
          </w:tcPr>
          <w:p w:rsidR="0038040A" w:rsidRPr="000B28E3" w:rsidRDefault="0038040A" w:rsidP="00B35ACB">
            <w:pPr>
              <w:rPr>
                <w:b/>
                <w:szCs w:val="18"/>
                <w:lang w:val="de-DE"/>
              </w:rPr>
            </w:pPr>
            <w:r w:rsidRPr="000B28E3">
              <w:rPr>
                <w:b/>
                <w:szCs w:val="18"/>
                <w:lang w:val="de-DE"/>
              </w:rPr>
              <w:t>Beschreibung</w:t>
            </w:r>
          </w:p>
        </w:tc>
        <w:tc>
          <w:tcPr>
            <w:tcW w:w="4981" w:type="dxa"/>
          </w:tcPr>
          <w:p w:rsidR="0038040A" w:rsidRPr="000B28E3" w:rsidRDefault="0038040A" w:rsidP="00B35ACB">
            <w:pPr>
              <w:rPr>
                <w:b/>
                <w:szCs w:val="18"/>
                <w:lang w:val="de-DE"/>
              </w:rPr>
            </w:pPr>
            <w:r w:rsidRPr="000B28E3">
              <w:rPr>
                <w:b/>
                <w:szCs w:val="18"/>
                <w:lang w:val="de-DE"/>
              </w:rPr>
              <w:t>Hinweis</w:t>
            </w:r>
          </w:p>
        </w:tc>
      </w:tr>
      <w:tr w:rsidR="0038040A" w:rsidRPr="000B28E3" w:rsidTr="006709E6">
        <w:tc>
          <w:tcPr>
            <w:tcW w:w="1773" w:type="dxa"/>
          </w:tcPr>
          <w:p w:rsidR="0038040A" w:rsidRPr="000B28E3" w:rsidRDefault="0038040A" w:rsidP="00B35ACB">
            <w:pPr>
              <w:rPr>
                <w:szCs w:val="18"/>
                <w:lang w:val="de-DE"/>
              </w:rPr>
            </w:pPr>
            <w:r w:rsidRPr="000B28E3">
              <w:rPr>
                <w:szCs w:val="18"/>
                <w:lang w:val="de-DE"/>
              </w:rPr>
              <w:t>KERN</w:t>
            </w:r>
            <w:r w:rsidR="007034DD">
              <w:rPr>
                <w:szCs w:val="18"/>
                <w:lang w:val="de-DE"/>
              </w:rPr>
              <w:t>1</w:t>
            </w:r>
            <w:r w:rsidRPr="000B28E3">
              <w:rPr>
                <w:szCs w:val="18"/>
                <w:lang w:val="de-DE"/>
              </w:rPr>
              <w:t>.TXT</w:t>
            </w:r>
          </w:p>
        </w:tc>
        <w:tc>
          <w:tcPr>
            <w:tcW w:w="3614" w:type="dxa"/>
          </w:tcPr>
          <w:p w:rsidR="0038040A" w:rsidRPr="000B28E3" w:rsidRDefault="00AD7CC3" w:rsidP="00260D6A">
            <w:pPr>
              <w:rPr>
                <w:szCs w:val="18"/>
                <w:lang w:val="de-DE"/>
              </w:rPr>
            </w:pPr>
            <w:r w:rsidRPr="00AD7CC3">
              <w:rPr>
                <w:szCs w:val="18"/>
                <w:lang w:val="de-DE"/>
              </w:rPr>
              <w:t>Schnittstellenbeschreibung_KDS_2018.xlsx</w:t>
            </w:r>
          </w:p>
        </w:tc>
        <w:tc>
          <w:tcPr>
            <w:tcW w:w="4981" w:type="dxa"/>
          </w:tcPr>
          <w:p w:rsidR="0038040A" w:rsidRPr="000B28E3" w:rsidRDefault="0038040A" w:rsidP="00B35ACB">
            <w:pPr>
              <w:rPr>
                <w:szCs w:val="18"/>
                <w:lang w:val="de-DE"/>
              </w:rPr>
            </w:pPr>
            <w:r w:rsidRPr="000B28E3">
              <w:rPr>
                <w:szCs w:val="18"/>
                <w:lang w:val="de-DE"/>
              </w:rPr>
              <w:t>Items des Deutschen Kerndatensatzes KDS</w:t>
            </w:r>
          </w:p>
        </w:tc>
      </w:tr>
      <w:tr w:rsidR="007034DD" w:rsidRPr="000B28E3" w:rsidTr="006709E6">
        <w:tc>
          <w:tcPr>
            <w:tcW w:w="1773" w:type="dxa"/>
          </w:tcPr>
          <w:p w:rsidR="007034DD" w:rsidRPr="000B28E3" w:rsidRDefault="007034DD" w:rsidP="00B35ACB">
            <w:pPr>
              <w:rPr>
                <w:szCs w:val="18"/>
                <w:lang w:val="de-DE"/>
              </w:rPr>
            </w:pPr>
            <w:r>
              <w:rPr>
                <w:szCs w:val="18"/>
                <w:lang w:val="de-DE"/>
              </w:rPr>
              <w:t>KERN2.TXT</w:t>
            </w:r>
          </w:p>
        </w:tc>
        <w:tc>
          <w:tcPr>
            <w:tcW w:w="3614" w:type="dxa"/>
          </w:tcPr>
          <w:p w:rsidR="007034DD" w:rsidRPr="007A4B08" w:rsidRDefault="00AD7CC3" w:rsidP="00260D6A">
            <w:pPr>
              <w:rPr>
                <w:szCs w:val="18"/>
                <w:lang w:val="de-DE"/>
              </w:rPr>
            </w:pPr>
            <w:r w:rsidRPr="00AD7CC3">
              <w:rPr>
                <w:szCs w:val="18"/>
                <w:lang w:val="de-DE"/>
              </w:rPr>
              <w:t>Schnittstellenbeschreibung_KDS_2018.xlsx</w:t>
            </w:r>
          </w:p>
        </w:tc>
        <w:tc>
          <w:tcPr>
            <w:tcW w:w="4981" w:type="dxa"/>
          </w:tcPr>
          <w:p w:rsidR="007034DD" w:rsidRPr="000B28E3" w:rsidRDefault="007034DD" w:rsidP="00B35ACB">
            <w:pPr>
              <w:rPr>
                <w:szCs w:val="18"/>
                <w:lang w:val="de-DE"/>
              </w:rPr>
            </w:pPr>
            <w:r w:rsidRPr="000B28E3">
              <w:rPr>
                <w:szCs w:val="18"/>
                <w:lang w:val="de-DE"/>
              </w:rPr>
              <w:t>Items des Deutschen Kerndatensatzes KDS</w:t>
            </w:r>
          </w:p>
        </w:tc>
      </w:tr>
      <w:tr w:rsidR="0038040A" w:rsidRPr="000B28E3" w:rsidTr="006709E6">
        <w:tc>
          <w:tcPr>
            <w:tcW w:w="1773" w:type="dxa"/>
          </w:tcPr>
          <w:p w:rsidR="0038040A" w:rsidRPr="000B28E3" w:rsidRDefault="0038040A" w:rsidP="00B35ACB">
            <w:pPr>
              <w:rPr>
                <w:szCs w:val="18"/>
                <w:lang w:val="de-DE"/>
              </w:rPr>
            </w:pPr>
            <w:r w:rsidRPr="000B28E3">
              <w:rPr>
                <w:szCs w:val="18"/>
                <w:lang w:val="de-DE"/>
              </w:rPr>
              <w:t>DIAGNOSE.TXT</w:t>
            </w:r>
          </w:p>
        </w:tc>
        <w:tc>
          <w:tcPr>
            <w:tcW w:w="3614" w:type="dxa"/>
          </w:tcPr>
          <w:p w:rsidR="0038040A" w:rsidRPr="000B28E3" w:rsidRDefault="00AD7CC3" w:rsidP="00260D6A">
            <w:pPr>
              <w:rPr>
                <w:szCs w:val="18"/>
                <w:lang w:val="de-DE"/>
              </w:rPr>
            </w:pPr>
            <w:r w:rsidRPr="00AD7CC3">
              <w:rPr>
                <w:szCs w:val="18"/>
                <w:lang w:val="de-DE"/>
              </w:rPr>
              <w:t>Schnittstellenbeschreibung_KDS_2018.xlsx</w:t>
            </w:r>
          </w:p>
        </w:tc>
        <w:tc>
          <w:tcPr>
            <w:tcW w:w="4981" w:type="dxa"/>
          </w:tcPr>
          <w:p w:rsidR="0038040A" w:rsidRPr="000B28E3" w:rsidRDefault="0038040A" w:rsidP="00B35ACB">
            <w:pPr>
              <w:rPr>
                <w:szCs w:val="18"/>
                <w:lang w:val="de-DE"/>
              </w:rPr>
            </w:pPr>
            <w:r w:rsidRPr="000B28E3">
              <w:rPr>
                <w:szCs w:val="18"/>
                <w:lang w:val="de-DE"/>
              </w:rPr>
              <w:t>Items des Deutschen Kerndatensatzes KDS</w:t>
            </w:r>
          </w:p>
        </w:tc>
      </w:tr>
      <w:tr w:rsidR="0038040A" w:rsidRPr="000B28E3" w:rsidTr="006709E6">
        <w:tc>
          <w:tcPr>
            <w:tcW w:w="1773" w:type="dxa"/>
          </w:tcPr>
          <w:p w:rsidR="0038040A" w:rsidRPr="000B28E3" w:rsidRDefault="0038040A" w:rsidP="00B35ACB">
            <w:pPr>
              <w:rPr>
                <w:szCs w:val="18"/>
                <w:lang w:val="de-DE"/>
              </w:rPr>
            </w:pPr>
            <w:r w:rsidRPr="000B28E3">
              <w:rPr>
                <w:szCs w:val="18"/>
                <w:lang w:val="de-DE"/>
              </w:rPr>
              <w:t>STELLE.TXT</w:t>
            </w:r>
          </w:p>
        </w:tc>
        <w:tc>
          <w:tcPr>
            <w:tcW w:w="3614" w:type="dxa"/>
          </w:tcPr>
          <w:p w:rsidR="0038040A" w:rsidRPr="000B28E3" w:rsidRDefault="00AD7CC3" w:rsidP="000E0397">
            <w:pPr>
              <w:rPr>
                <w:szCs w:val="18"/>
                <w:lang w:val="de-DE"/>
              </w:rPr>
            </w:pPr>
            <w:r w:rsidRPr="00AD7CC3">
              <w:rPr>
                <w:szCs w:val="18"/>
                <w:lang w:val="de-DE"/>
              </w:rPr>
              <w:t>Schnittstellenbeschreibung_KDS_2018.xlsx</w:t>
            </w:r>
          </w:p>
        </w:tc>
        <w:tc>
          <w:tcPr>
            <w:tcW w:w="4981" w:type="dxa"/>
          </w:tcPr>
          <w:p w:rsidR="0038040A" w:rsidRPr="000B28E3" w:rsidRDefault="0038040A" w:rsidP="00B35ACB">
            <w:pPr>
              <w:rPr>
                <w:szCs w:val="18"/>
                <w:lang w:val="de-DE"/>
              </w:rPr>
            </w:pPr>
            <w:r w:rsidRPr="000B28E3">
              <w:rPr>
                <w:szCs w:val="18"/>
                <w:lang w:val="de-DE"/>
              </w:rPr>
              <w:t>Items des Deutschen Kerndatensatzes KDS</w:t>
            </w:r>
          </w:p>
        </w:tc>
      </w:tr>
      <w:tr w:rsidR="0038040A" w:rsidRPr="000B28E3" w:rsidTr="006709E6">
        <w:tc>
          <w:tcPr>
            <w:tcW w:w="1773" w:type="dxa"/>
          </w:tcPr>
          <w:p w:rsidR="0038040A" w:rsidRPr="000B28E3" w:rsidRDefault="0038040A" w:rsidP="00B35ACB">
            <w:pPr>
              <w:rPr>
                <w:szCs w:val="18"/>
                <w:lang w:val="de-DE"/>
              </w:rPr>
            </w:pPr>
            <w:r w:rsidRPr="000B28E3">
              <w:rPr>
                <w:szCs w:val="18"/>
                <w:lang w:val="de-DE"/>
              </w:rPr>
              <w:t>FVSBASIS.TXT</w:t>
            </w:r>
          </w:p>
        </w:tc>
        <w:tc>
          <w:tcPr>
            <w:tcW w:w="3614" w:type="dxa"/>
          </w:tcPr>
          <w:p w:rsidR="0038040A" w:rsidRPr="000B28E3" w:rsidRDefault="00AD7CC3" w:rsidP="007034DD">
            <w:pPr>
              <w:rPr>
                <w:szCs w:val="18"/>
                <w:lang w:val="de-DE"/>
              </w:rPr>
            </w:pPr>
            <w:r w:rsidRPr="00AD7CC3">
              <w:rPr>
                <w:szCs w:val="18"/>
                <w:lang w:val="de-DE"/>
              </w:rPr>
              <w:t>FVS_Schnittstelle_2018.xlsx</w:t>
            </w:r>
          </w:p>
        </w:tc>
        <w:tc>
          <w:tcPr>
            <w:tcW w:w="4981" w:type="dxa"/>
          </w:tcPr>
          <w:p w:rsidR="0038040A" w:rsidRPr="000B28E3" w:rsidRDefault="0038040A" w:rsidP="00B941B7">
            <w:pPr>
              <w:rPr>
                <w:szCs w:val="18"/>
                <w:lang w:val="de-DE"/>
              </w:rPr>
            </w:pPr>
            <w:r w:rsidRPr="000B28E3">
              <w:rPr>
                <w:szCs w:val="18"/>
                <w:lang w:val="de-DE"/>
              </w:rPr>
              <w:t xml:space="preserve">spezielle Items des Fachverband Sucht e.V.  </w:t>
            </w:r>
          </w:p>
        </w:tc>
      </w:tr>
      <w:tr w:rsidR="007C0746" w:rsidRPr="000B28E3" w:rsidTr="006709E6">
        <w:tc>
          <w:tcPr>
            <w:tcW w:w="1773" w:type="dxa"/>
          </w:tcPr>
          <w:p w:rsidR="007C0746" w:rsidRPr="000B28E3" w:rsidRDefault="007C0746" w:rsidP="00B35ACB">
            <w:pPr>
              <w:rPr>
                <w:szCs w:val="18"/>
                <w:lang w:val="de-DE"/>
              </w:rPr>
            </w:pPr>
            <w:r w:rsidRPr="000B28E3">
              <w:rPr>
                <w:szCs w:val="18"/>
                <w:lang w:val="de-DE"/>
              </w:rPr>
              <w:t>FVSADAP.TXT</w:t>
            </w:r>
          </w:p>
        </w:tc>
        <w:tc>
          <w:tcPr>
            <w:tcW w:w="3614" w:type="dxa"/>
          </w:tcPr>
          <w:p w:rsidR="007C0746" w:rsidRPr="000B28E3" w:rsidRDefault="00AD7CC3" w:rsidP="007034DD">
            <w:pPr>
              <w:rPr>
                <w:szCs w:val="18"/>
                <w:lang w:val="de-DE"/>
              </w:rPr>
            </w:pPr>
            <w:r w:rsidRPr="00AD7CC3">
              <w:rPr>
                <w:szCs w:val="18"/>
                <w:lang w:val="de-DE"/>
              </w:rPr>
              <w:t>FVS_Schnittstelle_2018.xlsx</w:t>
            </w:r>
          </w:p>
        </w:tc>
        <w:tc>
          <w:tcPr>
            <w:tcW w:w="4981" w:type="dxa"/>
          </w:tcPr>
          <w:p w:rsidR="007C0746" w:rsidRPr="000B28E3" w:rsidRDefault="007C0746" w:rsidP="00B35ACB">
            <w:pPr>
              <w:rPr>
                <w:szCs w:val="18"/>
                <w:lang w:val="de-DE"/>
              </w:rPr>
            </w:pPr>
            <w:r w:rsidRPr="000B28E3">
              <w:rPr>
                <w:szCs w:val="18"/>
                <w:lang w:val="de-DE"/>
              </w:rPr>
              <w:t>Adaptions-Items des Fachverband Sucht e.V.  *</w:t>
            </w:r>
          </w:p>
        </w:tc>
      </w:tr>
      <w:tr w:rsidR="007034DD" w:rsidRPr="000B28E3" w:rsidTr="006709E6">
        <w:tc>
          <w:tcPr>
            <w:tcW w:w="1773" w:type="dxa"/>
          </w:tcPr>
          <w:p w:rsidR="007034DD" w:rsidRPr="000B28E3" w:rsidRDefault="007034DD" w:rsidP="00B35ACB">
            <w:pPr>
              <w:rPr>
                <w:szCs w:val="18"/>
                <w:lang w:val="de-DE"/>
              </w:rPr>
            </w:pPr>
            <w:r>
              <w:rPr>
                <w:szCs w:val="18"/>
                <w:lang w:val="de-DE"/>
              </w:rPr>
              <w:t>FVSAMBU.TXT</w:t>
            </w:r>
          </w:p>
        </w:tc>
        <w:tc>
          <w:tcPr>
            <w:tcW w:w="3614" w:type="dxa"/>
          </w:tcPr>
          <w:p w:rsidR="007034DD" w:rsidRDefault="00AD7CC3" w:rsidP="007034DD">
            <w:pPr>
              <w:rPr>
                <w:szCs w:val="18"/>
                <w:lang w:val="de-DE"/>
              </w:rPr>
            </w:pPr>
            <w:r w:rsidRPr="00AD7CC3">
              <w:rPr>
                <w:szCs w:val="18"/>
                <w:lang w:val="de-DE"/>
              </w:rPr>
              <w:t>FVS_Schnittstelle_2018.xlsx</w:t>
            </w:r>
          </w:p>
        </w:tc>
        <w:tc>
          <w:tcPr>
            <w:tcW w:w="4981" w:type="dxa"/>
          </w:tcPr>
          <w:p w:rsidR="007034DD" w:rsidRPr="000B28E3" w:rsidRDefault="007034DD" w:rsidP="00B35ACB">
            <w:pPr>
              <w:rPr>
                <w:szCs w:val="18"/>
                <w:lang w:val="de-DE"/>
              </w:rPr>
            </w:pPr>
            <w:r>
              <w:rPr>
                <w:szCs w:val="18"/>
                <w:lang w:val="de-DE"/>
              </w:rPr>
              <w:t>Ambulanz-Items des Fachverbandes Sucht e.V.</w:t>
            </w:r>
            <w:r w:rsidR="006709E6">
              <w:rPr>
                <w:szCs w:val="18"/>
                <w:lang w:val="de-DE"/>
              </w:rPr>
              <w:t>**</w:t>
            </w:r>
          </w:p>
        </w:tc>
      </w:tr>
    </w:tbl>
    <w:p w:rsidR="00937567" w:rsidRDefault="00937567" w:rsidP="00DA4877">
      <w:pPr>
        <w:ind w:left="708" w:firstLine="708"/>
        <w:rPr>
          <w:lang w:val="de-DE"/>
        </w:rPr>
      </w:pPr>
      <w:r>
        <w:rPr>
          <w:lang w:val="de-DE"/>
        </w:rPr>
        <w:t>Die DATEI KERN3.TXT wir</w:t>
      </w:r>
      <w:r w:rsidR="008B7293">
        <w:rPr>
          <w:lang w:val="de-DE"/>
        </w:rPr>
        <w:t>d nicht benötigt, kann aber gel</w:t>
      </w:r>
      <w:r>
        <w:rPr>
          <w:lang w:val="de-DE"/>
        </w:rPr>
        <w:t>i</w:t>
      </w:r>
      <w:r w:rsidR="008B7293">
        <w:rPr>
          <w:lang w:val="de-DE"/>
        </w:rPr>
        <w:t>e</w:t>
      </w:r>
      <w:r>
        <w:rPr>
          <w:lang w:val="de-DE"/>
        </w:rPr>
        <w:t>fert werden.</w:t>
      </w:r>
    </w:p>
    <w:p w:rsidR="0038040A" w:rsidRDefault="007034DD" w:rsidP="00B35ACB">
      <w:pPr>
        <w:rPr>
          <w:lang w:val="de-DE"/>
        </w:rPr>
      </w:pPr>
      <w:r>
        <w:rPr>
          <w:lang w:val="de-DE"/>
        </w:rPr>
        <w:t>*</w:t>
      </w:r>
      <w:r w:rsidR="0038040A" w:rsidRPr="000B28E3">
        <w:rPr>
          <w:lang w:val="de-DE"/>
        </w:rPr>
        <w:t xml:space="preserve"> nur für </w:t>
      </w:r>
      <w:r w:rsidR="006709E6">
        <w:rPr>
          <w:lang w:val="de-DE"/>
        </w:rPr>
        <w:t>Adaptionse</w:t>
      </w:r>
      <w:r w:rsidR="0038040A" w:rsidRPr="000B28E3">
        <w:rPr>
          <w:lang w:val="de-DE"/>
        </w:rPr>
        <w:t xml:space="preserve">inrichtungen </w:t>
      </w:r>
    </w:p>
    <w:p w:rsidR="006709E6" w:rsidRPr="000B28E3" w:rsidRDefault="006709E6" w:rsidP="00B35ACB">
      <w:pPr>
        <w:rPr>
          <w:lang w:val="de-DE"/>
        </w:rPr>
      </w:pPr>
      <w:r>
        <w:rPr>
          <w:lang w:val="de-DE"/>
        </w:rPr>
        <w:t>** nur für ambulante Einrichtungen</w:t>
      </w:r>
    </w:p>
    <w:p w:rsidR="0038040A" w:rsidRPr="000B28E3" w:rsidRDefault="0038040A" w:rsidP="00B35ACB">
      <w:pPr>
        <w:rPr>
          <w:lang w:val="de-DE"/>
        </w:rPr>
      </w:pPr>
    </w:p>
    <w:p w:rsidR="0038040A" w:rsidRDefault="0038040A" w:rsidP="00B35ACB">
      <w:pPr>
        <w:rPr>
          <w:lang w:val="de-DE"/>
        </w:rPr>
      </w:pPr>
      <w:r w:rsidRPr="000B28E3">
        <w:rPr>
          <w:lang w:val="de-DE"/>
        </w:rPr>
        <w:t xml:space="preserve">Die Fälle in allen Dateien (außer STELLE.TXT) müssen über die Fallnummer (bzw. Fallnummer plus Betreuungsnummer bei gleicher Fallnummer) eindeutig zugeordnet sein. </w:t>
      </w:r>
    </w:p>
    <w:p w:rsidR="00937567" w:rsidRPr="000B28E3" w:rsidRDefault="00937567" w:rsidP="00B35ACB">
      <w:pPr>
        <w:rPr>
          <w:lang w:val="de-DE"/>
        </w:rPr>
      </w:pPr>
    </w:p>
    <w:p w:rsidR="0038040A" w:rsidRPr="000B28E3" w:rsidRDefault="0038040A" w:rsidP="00B35ACB">
      <w:pPr>
        <w:rPr>
          <w:lang w:val="de-DE"/>
        </w:rPr>
      </w:pPr>
      <w:r w:rsidRPr="000B28E3">
        <w:rPr>
          <w:lang w:val="de-DE"/>
        </w:rPr>
        <w:t>Das Dateiformat ist ASCII Text mit Semikolon als Feldtrennzeichen, keine Variablenbezeichnungen in der ersten Zeile, Endung ".TXT". Bitte achten Sie darauf, dass Textfelder keine Semikolon enthalten, da dadurch die Textdateien nicht mehr korrekt eingelesen werden.</w:t>
      </w:r>
    </w:p>
    <w:p w:rsidR="0038040A" w:rsidRPr="000B28E3" w:rsidRDefault="0038040A" w:rsidP="00B35ACB">
      <w:pPr>
        <w:rPr>
          <w:lang w:val="de-DE"/>
        </w:rPr>
      </w:pPr>
    </w:p>
    <w:p w:rsidR="00D4035F" w:rsidRDefault="0038040A" w:rsidP="00B35ACB">
      <w:pPr>
        <w:rPr>
          <w:lang w:val="de-DE"/>
        </w:rPr>
      </w:pPr>
      <w:r w:rsidRPr="000B28E3">
        <w:rPr>
          <w:lang w:val="de-DE"/>
        </w:rPr>
        <w:lastRenderedPageBreak/>
        <w:t>Alternativ ist für die Datensammlung des Fachverband Sucht e.V. auch die Abgabe einer SPSS-Datei (FVSDOK1</w:t>
      </w:r>
      <w:r w:rsidR="00CE1EA9">
        <w:rPr>
          <w:lang w:val="de-DE"/>
        </w:rPr>
        <w:t>8</w:t>
      </w:r>
      <w:r w:rsidRPr="000B28E3">
        <w:rPr>
          <w:lang w:val="de-DE"/>
        </w:rPr>
        <w:t xml:space="preserve">.SAV) möglich. Eine leere Datei mit allen definierten Variablen kann von der Internetseite www.redline-data.de im Bereich </w:t>
      </w:r>
      <w:r w:rsidR="00CE7327">
        <w:rPr>
          <w:lang w:val="de-DE"/>
        </w:rPr>
        <w:t>Support -&gt; Download</w:t>
      </w:r>
      <w:r w:rsidRPr="000B28E3">
        <w:rPr>
          <w:lang w:val="de-DE"/>
        </w:rPr>
        <w:t xml:space="preserve"> herunter geladen werden. Bei der Lieferung einer SPSS-Datei ist zu beachten, dass diese exakt dem Format (Variablennamen, Variablenformat und Ausprägung) der Musterdatei entsprechen muss. </w:t>
      </w:r>
    </w:p>
    <w:p w:rsidR="00937567" w:rsidRPr="000B28E3" w:rsidRDefault="00937567" w:rsidP="00B35ACB">
      <w:pPr>
        <w:rPr>
          <w:lang w:val="de-DE"/>
        </w:rPr>
      </w:pPr>
    </w:p>
    <w:p w:rsidR="00D4035F" w:rsidRPr="000B28E3" w:rsidRDefault="00D4035F" w:rsidP="00D4035F">
      <w:pPr>
        <w:rPr>
          <w:lang w:val="de-DE"/>
        </w:rPr>
      </w:pPr>
      <w:r w:rsidRPr="000B28E3">
        <w:rPr>
          <w:lang w:val="de-DE"/>
        </w:rPr>
        <w:t>Beachten Sie bitte die Hinweise zur Kodierung in den Schnittstellenbeschreibungen. Patienten einer Reha-Abklärungs- oder Akutbehandlung (Motivationsbehandlung) gehen nicht mit in die Stichprobe ein.</w:t>
      </w:r>
    </w:p>
    <w:p w:rsidR="008B7293" w:rsidRDefault="00D4035F" w:rsidP="006709E6">
      <w:pPr>
        <w:rPr>
          <w:lang w:val="de-DE"/>
        </w:rPr>
      </w:pPr>
      <w:r w:rsidRPr="000B28E3">
        <w:rPr>
          <w:lang w:val="de-DE"/>
        </w:rPr>
        <w:t xml:space="preserve">Die Daten der </w:t>
      </w:r>
      <w:r w:rsidRPr="000B28E3">
        <w:rPr>
          <w:b/>
          <w:u w:val="single"/>
          <w:lang w:val="de-DE"/>
        </w:rPr>
        <w:t>Basisdokumentation</w:t>
      </w:r>
      <w:r w:rsidRPr="000B28E3">
        <w:rPr>
          <w:lang w:val="de-DE"/>
        </w:rPr>
        <w:t xml:space="preserve"> beziehen sich auf den </w:t>
      </w:r>
      <w:r w:rsidRPr="000B28E3">
        <w:rPr>
          <w:b/>
          <w:u w:val="single"/>
          <w:lang w:val="de-DE"/>
        </w:rPr>
        <w:t>Entlass</w:t>
      </w:r>
      <w:r w:rsidR="00DA4877">
        <w:rPr>
          <w:b/>
          <w:u w:val="single"/>
          <w:lang w:val="de-DE"/>
        </w:rPr>
        <w:t>ungs</w:t>
      </w:r>
      <w:r w:rsidRPr="000B28E3">
        <w:rPr>
          <w:b/>
          <w:u w:val="single"/>
          <w:lang w:val="de-DE"/>
        </w:rPr>
        <w:t>jahrgang 201</w:t>
      </w:r>
      <w:r w:rsidR="00EB3E78">
        <w:rPr>
          <w:b/>
          <w:u w:val="single"/>
          <w:lang w:val="de-DE"/>
        </w:rPr>
        <w:t>9</w:t>
      </w:r>
      <w:r w:rsidR="00937567">
        <w:rPr>
          <w:lang w:val="de-DE"/>
        </w:rPr>
        <w:t xml:space="preserve">. </w:t>
      </w:r>
    </w:p>
    <w:p w:rsidR="00AD7CC3" w:rsidRDefault="00AD7CC3" w:rsidP="006709E6">
      <w:pPr>
        <w:rPr>
          <w:lang w:val="de-DE"/>
        </w:rPr>
      </w:pPr>
    </w:p>
    <w:p w:rsidR="008045D6" w:rsidRDefault="008045D6" w:rsidP="006709E6">
      <w:pPr>
        <w:rPr>
          <w:lang w:val="de-DE"/>
        </w:rPr>
      </w:pPr>
    </w:p>
    <w:p w:rsidR="008045D6" w:rsidRDefault="008045D6" w:rsidP="006709E6">
      <w:pPr>
        <w:rPr>
          <w:lang w:val="de-DE"/>
        </w:rPr>
      </w:pPr>
    </w:p>
    <w:p w:rsidR="008045D6" w:rsidRDefault="008045D6" w:rsidP="006709E6">
      <w:pPr>
        <w:rPr>
          <w:lang w:val="de-DE"/>
        </w:rPr>
      </w:pPr>
    </w:p>
    <w:p w:rsidR="008045D6" w:rsidRPr="00AD7CC3" w:rsidRDefault="008045D6" w:rsidP="006709E6">
      <w:pPr>
        <w:rPr>
          <w:lang w:val="de-DE"/>
        </w:rPr>
      </w:pPr>
    </w:p>
    <w:p w:rsidR="006709E6" w:rsidRPr="00336204" w:rsidRDefault="006709E6" w:rsidP="006709E6">
      <w:pPr>
        <w:rPr>
          <w:b/>
          <w:bCs/>
          <w:sz w:val="28"/>
          <w:lang w:val="de-DE"/>
        </w:rPr>
      </w:pPr>
      <w:proofErr w:type="spellStart"/>
      <w:r>
        <w:rPr>
          <w:b/>
          <w:bCs/>
          <w:sz w:val="28"/>
          <w:lang w:val="de-DE"/>
        </w:rPr>
        <w:t>Katamnese</w:t>
      </w:r>
      <w:r w:rsidRPr="00336204">
        <w:rPr>
          <w:b/>
          <w:bCs/>
          <w:sz w:val="28"/>
          <w:lang w:val="de-DE"/>
        </w:rPr>
        <w:t>daten</w:t>
      </w:r>
      <w:proofErr w:type="spellEnd"/>
      <w:r w:rsidRPr="00336204">
        <w:rPr>
          <w:b/>
          <w:bCs/>
          <w:sz w:val="28"/>
          <w:lang w:val="de-DE"/>
        </w:rPr>
        <w:t xml:space="preserve"> des Entlassungsjahrgangs 201</w:t>
      </w:r>
      <w:r w:rsidR="00EB3E78">
        <w:rPr>
          <w:b/>
          <w:bCs/>
          <w:sz w:val="28"/>
          <w:lang w:val="de-DE"/>
        </w:rPr>
        <w:t>8</w:t>
      </w:r>
    </w:p>
    <w:p w:rsidR="006709E6" w:rsidRDefault="006709E6" w:rsidP="00EF55A2">
      <w:pPr>
        <w:rPr>
          <w:lang w:val="de-DE"/>
        </w:rPr>
      </w:pPr>
    </w:p>
    <w:p w:rsidR="006709E6" w:rsidRDefault="006709E6" w:rsidP="00EF55A2">
      <w:pPr>
        <w:rPr>
          <w:lang w:val="de-DE"/>
        </w:rPr>
      </w:pPr>
      <w:r>
        <w:rPr>
          <w:lang w:val="de-DE"/>
        </w:rPr>
        <w:t xml:space="preserve">Die </w:t>
      </w:r>
      <w:proofErr w:type="spellStart"/>
      <w:r>
        <w:rPr>
          <w:lang w:val="de-DE"/>
        </w:rPr>
        <w:t>Katamnesedaten</w:t>
      </w:r>
      <w:proofErr w:type="spellEnd"/>
      <w:r>
        <w:rPr>
          <w:lang w:val="de-DE"/>
        </w:rPr>
        <w:t xml:space="preserve"> des Entlassungsjahrgangs 201</w:t>
      </w:r>
      <w:r w:rsidR="00EB3E78">
        <w:rPr>
          <w:lang w:val="de-DE"/>
        </w:rPr>
        <w:t>8</w:t>
      </w:r>
      <w:r>
        <w:rPr>
          <w:lang w:val="de-DE"/>
        </w:rPr>
        <w:t xml:space="preserve"> werden </w:t>
      </w:r>
      <w:r w:rsidR="000A6B23">
        <w:rPr>
          <w:lang w:val="de-DE"/>
        </w:rPr>
        <w:t xml:space="preserve">ebenfalls </w:t>
      </w:r>
      <w:r>
        <w:rPr>
          <w:lang w:val="de-DE"/>
        </w:rPr>
        <w:t xml:space="preserve">nach der Schnittstellenbeschreibung </w:t>
      </w:r>
      <w:r w:rsidR="000A6B23">
        <w:rPr>
          <w:lang w:val="de-DE"/>
        </w:rPr>
        <w:t>des KDS 3.0</w:t>
      </w:r>
      <w:r>
        <w:rPr>
          <w:lang w:val="de-DE"/>
        </w:rPr>
        <w:t xml:space="preserve"> übermittelt. </w:t>
      </w:r>
    </w:p>
    <w:p w:rsidR="0038040A" w:rsidRDefault="0038040A" w:rsidP="00EF55A2">
      <w:pPr>
        <w:rPr>
          <w:lang w:val="de-DE"/>
        </w:rPr>
      </w:pPr>
      <w:r w:rsidRPr="000B28E3">
        <w:rPr>
          <w:lang w:val="de-DE"/>
        </w:rPr>
        <w:t xml:space="preserve">Für die </w:t>
      </w:r>
      <w:r w:rsidRPr="000B28E3">
        <w:rPr>
          <w:b/>
          <w:lang w:val="de-DE"/>
        </w:rPr>
        <w:t>Katamnese</w:t>
      </w:r>
      <w:r w:rsidRPr="000B28E3">
        <w:rPr>
          <w:lang w:val="de-DE"/>
        </w:rPr>
        <w:t xml:space="preserve"> ist bei Fachkliniken für Alkohol/Medikamentenabhängige</w:t>
      </w:r>
      <w:r w:rsidR="00D64F4A" w:rsidRPr="000B28E3">
        <w:rPr>
          <w:lang w:val="de-DE"/>
        </w:rPr>
        <w:t>, sowie bei ambulanten und ganztätig ambulanten Rehabilitationseinrichtungen</w:t>
      </w:r>
      <w:r w:rsidRPr="000B28E3">
        <w:rPr>
          <w:lang w:val="de-DE"/>
        </w:rPr>
        <w:t xml:space="preserve"> eine Rücklaufquote von </w:t>
      </w:r>
      <w:r w:rsidRPr="000B28E3">
        <w:rPr>
          <w:b/>
          <w:lang w:val="de-DE"/>
        </w:rPr>
        <w:t>mindestens 45%</w:t>
      </w:r>
      <w:r w:rsidRPr="000B28E3">
        <w:rPr>
          <w:lang w:val="de-DE"/>
        </w:rPr>
        <w:t xml:space="preserve"> erforderlich. </w:t>
      </w:r>
      <w:r w:rsidR="00A632EE" w:rsidRPr="000B28E3">
        <w:rPr>
          <w:lang w:val="de-DE"/>
        </w:rPr>
        <w:t xml:space="preserve">Bei Fachkliniken für Drogenabhängige und Adaptionseinrichtungen ist eine Rücklaufquote von </w:t>
      </w:r>
      <w:r w:rsidR="00A632EE" w:rsidRPr="007A4B08">
        <w:rPr>
          <w:b/>
          <w:lang w:val="de-DE"/>
        </w:rPr>
        <w:t>mindestens 25%</w:t>
      </w:r>
      <w:r w:rsidR="00A632EE" w:rsidRPr="000B28E3">
        <w:rPr>
          <w:lang w:val="de-DE"/>
        </w:rPr>
        <w:t xml:space="preserve"> </w:t>
      </w:r>
      <w:r w:rsidR="00D64F4A" w:rsidRPr="000B28E3">
        <w:rPr>
          <w:lang w:val="de-DE"/>
        </w:rPr>
        <w:t>notwendig</w:t>
      </w:r>
      <w:r w:rsidR="007E34BC" w:rsidRPr="000B28E3">
        <w:rPr>
          <w:lang w:val="de-DE"/>
        </w:rPr>
        <w:t>.</w:t>
      </w:r>
    </w:p>
    <w:p w:rsidR="00A03BA5" w:rsidRDefault="00A03BA5" w:rsidP="00EF55A2">
      <w:pPr>
        <w:rPr>
          <w:lang w:val="de-DE"/>
        </w:rPr>
      </w:pPr>
    </w:p>
    <w:p w:rsidR="00A03BA5" w:rsidRDefault="00A03BA5" w:rsidP="00A03BA5">
      <w:pPr>
        <w:rPr>
          <w:lang w:val="de-DE"/>
        </w:rPr>
      </w:pPr>
      <w:r>
        <w:rPr>
          <w:lang w:val="de-DE"/>
        </w:rPr>
        <w:t>Für die Teilnahme an der Verbandsauswertung gelten Mindestvoraussetzungen bezüglich der Datenqualität.</w:t>
      </w:r>
    </w:p>
    <w:p w:rsidR="00A03BA5" w:rsidRPr="000B28E3" w:rsidRDefault="00A03BA5" w:rsidP="00A03BA5">
      <w:pPr>
        <w:rPr>
          <w:b/>
          <w:lang w:val="de-DE"/>
        </w:rPr>
      </w:pPr>
      <w:r w:rsidRPr="000B28E3">
        <w:rPr>
          <w:b/>
          <w:lang w:val="de-DE"/>
        </w:rPr>
        <w:t>Für die Qualität der Daten gelten folgende Mindestwerte:</w:t>
      </w:r>
    </w:p>
    <w:p w:rsidR="00A03BA5" w:rsidRPr="000B28E3" w:rsidRDefault="00A03BA5" w:rsidP="00A03BA5">
      <w:pPr>
        <w:rPr>
          <w:lang w:val="de-DE"/>
        </w:rPr>
      </w:pPr>
    </w:p>
    <w:p w:rsidR="00A03BA5" w:rsidRPr="000B28E3" w:rsidRDefault="00A03BA5" w:rsidP="00A03BA5">
      <w:pPr>
        <w:rPr>
          <w:lang w:val="de-DE"/>
        </w:rPr>
      </w:pPr>
      <w:r w:rsidRPr="000B28E3">
        <w:rPr>
          <w:b/>
          <w:bCs/>
          <w:lang w:val="de-DE"/>
        </w:rPr>
        <w:t xml:space="preserve">KEINE </w:t>
      </w:r>
      <w:proofErr w:type="spellStart"/>
      <w:r w:rsidRPr="000B28E3">
        <w:rPr>
          <w:b/>
          <w:bCs/>
          <w:lang w:val="de-DE"/>
        </w:rPr>
        <w:t>missing</w:t>
      </w:r>
      <w:proofErr w:type="spellEnd"/>
      <w:r w:rsidRPr="000B28E3">
        <w:rPr>
          <w:b/>
          <w:bCs/>
          <w:lang w:val="de-DE"/>
        </w:rPr>
        <w:t xml:space="preserve"> </w:t>
      </w:r>
      <w:proofErr w:type="spellStart"/>
      <w:r w:rsidRPr="000B28E3">
        <w:rPr>
          <w:b/>
          <w:bCs/>
          <w:lang w:val="de-DE"/>
        </w:rPr>
        <w:t>data</w:t>
      </w:r>
      <w:proofErr w:type="spellEnd"/>
      <w:r w:rsidRPr="000B28E3">
        <w:rPr>
          <w:lang w:val="de-DE"/>
        </w:rPr>
        <w:t xml:space="preserve"> erlaubt für die Items: </w:t>
      </w:r>
    </w:p>
    <w:p w:rsidR="00A03BA5" w:rsidRDefault="00A03BA5" w:rsidP="00A03BA5">
      <w:pPr>
        <w:rPr>
          <w:lang w:val="de-DE"/>
        </w:rPr>
      </w:pPr>
      <w:r>
        <w:rPr>
          <w:lang w:val="de-DE"/>
        </w:rPr>
        <w:t xml:space="preserve">P.3 </w:t>
      </w:r>
      <w:r>
        <w:rPr>
          <w:lang w:val="de-DE"/>
        </w:rPr>
        <w:tab/>
      </w:r>
      <w:proofErr w:type="spellStart"/>
      <w:r>
        <w:rPr>
          <w:lang w:val="de-DE"/>
        </w:rPr>
        <w:t>Katamneserücklauf</w:t>
      </w:r>
      <w:proofErr w:type="spellEnd"/>
      <w:r>
        <w:rPr>
          <w:lang w:val="de-DE"/>
        </w:rPr>
        <w:t xml:space="preserve"> (KAT -&gt; KP_RUECK)</w:t>
      </w:r>
    </w:p>
    <w:p w:rsidR="00A03BA5" w:rsidRDefault="00A03BA5" w:rsidP="00A03BA5">
      <w:pPr>
        <w:rPr>
          <w:lang w:val="de-DE"/>
        </w:rPr>
      </w:pPr>
      <w:r>
        <w:rPr>
          <w:lang w:val="de-DE"/>
        </w:rPr>
        <w:t xml:space="preserve">P.4 </w:t>
      </w:r>
      <w:r>
        <w:rPr>
          <w:lang w:val="de-DE"/>
        </w:rPr>
        <w:tab/>
        <w:t>Art des Rücklaufs (KAT -&gt; KP_ART)</w:t>
      </w:r>
    </w:p>
    <w:p w:rsidR="00A03BA5" w:rsidRDefault="00A03BA5" w:rsidP="00A03BA5">
      <w:pPr>
        <w:rPr>
          <w:lang w:val="de-DE"/>
        </w:rPr>
      </w:pPr>
      <w:r>
        <w:rPr>
          <w:lang w:val="de-DE"/>
        </w:rPr>
        <w:t xml:space="preserve">P.5 </w:t>
      </w:r>
      <w:r>
        <w:rPr>
          <w:lang w:val="de-DE"/>
        </w:rPr>
        <w:tab/>
      </w:r>
      <w:r w:rsidR="00A316C0">
        <w:rPr>
          <w:lang w:val="de-DE"/>
        </w:rPr>
        <w:t xml:space="preserve">Hauptgrund der Behandlung </w:t>
      </w:r>
      <w:r>
        <w:rPr>
          <w:lang w:val="de-DE"/>
        </w:rPr>
        <w:t>(KATFSV3 -&gt; KF_KP05)*</w:t>
      </w:r>
    </w:p>
    <w:p w:rsidR="00A03BA5" w:rsidRDefault="00A03BA5" w:rsidP="00A03BA5">
      <w:pPr>
        <w:rPr>
          <w:lang w:val="de-DE"/>
        </w:rPr>
      </w:pPr>
      <w:r>
        <w:rPr>
          <w:lang w:val="de-DE"/>
        </w:rPr>
        <w:t>P.6</w:t>
      </w:r>
      <w:r>
        <w:rPr>
          <w:lang w:val="de-DE"/>
        </w:rPr>
        <w:tab/>
        <w:t xml:space="preserve">Abstinenzeinstufung </w:t>
      </w:r>
      <w:r w:rsidR="00A316C0">
        <w:rPr>
          <w:lang w:val="de-DE"/>
        </w:rPr>
        <w:t>für Hauptgrund der Behandlung</w:t>
      </w:r>
      <w:r>
        <w:rPr>
          <w:lang w:val="de-DE"/>
        </w:rPr>
        <w:t xml:space="preserve"> (KAT -&gt;KP_ABST1)*</w:t>
      </w:r>
    </w:p>
    <w:p w:rsidR="00A03BA5" w:rsidRDefault="00A03BA5" w:rsidP="00A03BA5">
      <w:pPr>
        <w:rPr>
          <w:lang w:val="de-DE"/>
        </w:rPr>
      </w:pPr>
      <w:r>
        <w:rPr>
          <w:lang w:val="de-DE"/>
        </w:rPr>
        <w:t>P.7</w:t>
      </w:r>
      <w:r>
        <w:rPr>
          <w:lang w:val="de-DE"/>
        </w:rPr>
        <w:tab/>
        <w:t xml:space="preserve">Abstinenzeinstufung </w:t>
      </w:r>
      <w:r w:rsidR="00A316C0">
        <w:rPr>
          <w:lang w:val="de-DE"/>
        </w:rPr>
        <w:t xml:space="preserve">für Hauptgrund der Behandlung </w:t>
      </w:r>
      <w:r>
        <w:rPr>
          <w:lang w:val="de-DE"/>
        </w:rPr>
        <w:t>(alt) (KATFVS3 -&gt; KF_KP07)*</w:t>
      </w:r>
    </w:p>
    <w:p w:rsidR="00A03BA5" w:rsidRDefault="00A03BA5" w:rsidP="00A03BA5">
      <w:pPr>
        <w:rPr>
          <w:lang w:val="de-DE"/>
        </w:rPr>
      </w:pPr>
      <w:r>
        <w:rPr>
          <w:lang w:val="de-DE"/>
        </w:rPr>
        <w:t>P.8</w:t>
      </w:r>
      <w:r>
        <w:rPr>
          <w:lang w:val="de-DE"/>
        </w:rPr>
        <w:tab/>
      </w:r>
      <w:r w:rsidR="00A316C0">
        <w:rPr>
          <w:lang w:val="de-DE"/>
        </w:rPr>
        <w:t xml:space="preserve">weitere </w:t>
      </w:r>
      <w:proofErr w:type="spellStart"/>
      <w:r w:rsidR="00A316C0">
        <w:rPr>
          <w:lang w:val="de-DE"/>
        </w:rPr>
        <w:t>behandlungsbedürftige</w:t>
      </w:r>
      <w:proofErr w:type="spellEnd"/>
      <w:r w:rsidR="00A316C0">
        <w:rPr>
          <w:lang w:val="de-DE"/>
        </w:rPr>
        <w:t xml:space="preserve"> Störungen</w:t>
      </w:r>
      <w:r>
        <w:rPr>
          <w:lang w:val="de-DE"/>
        </w:rPr>
        <w:t xml:space="preserve"> (KATFVS3 -&gt; KF_KP08)*</w:t>
      </w:r>
    </w:p>
    <w:p w:rsidR="00A03BA5" w:rsidRDefault="00A03BA5" w:rsidP="00A03BA5">
      <w:pPr>
        <w:rPr>
          <w:lang w:val="de-DE"/>
        </w:rPr>
      </w:pPr>
      <w:r>
        <w:rPr>
          <w:lang w:val="de-DE"/>
        </w:rPr>
        <w:t>P.9</w:t>
      </w:r>
      <w:r>
        <w:rPr>
          <w:lang w:val="de-DE"/>
        </w:rPr>
        <w:tab/>
        <w:t xml:space="preserve">Abstinenzeinstufung </w:t>
      </w:r>
      <w:r w:rsidR="00A316C0">
        <w:rPr>
          <w:lang w:val="de-DE"/>
        </w:rPr>
        <w:t xml:space="preserve">für weitere </w:t>
      </w:r>
      <w:proofErr w:type="spellStart"/>
      <w:r w:rsidR="00A316C0">
        <w:rPr>
          <w:lang w:val="de-DE"/>
        </w:rPr>
        <w:t>behandlungsbedürftige</w:t>
      </w:r>
      <w:proofErr w:type="spellEnd"/>
      <w:r w:rsidR="00A316C0">
        <w:rPr>
          <w:lang w:val="de-DE"/>
        </w:rPr>
        <w:t xml:space="preserve"> Störungen</w:t>
      </w:r>
      <w:r>
        <w:rPr>
          <w:lang w:val="de-DE"/>
        </w:rPr>
        <w:t xml:space="preserve"> (KAT -&gt;KP_ABST2)*</w:t>
      </w:r>
    </w:p>
    <w:p w:rsidR="00A03BA5" w:rsidRDefault="00A03BA5" w:rsidP="00A03BA5">
      <w:pPr>
        <w:rPr>
          <w:lang w:val="de-DE"/>
        </w:rPr>
      </w:pPr>
      <w:r>
        <w:rPr>
          <w:lang w:val="de-DE"/>
        </w:rPr>
        <w:t xml:space="preserve">P.10 </w:t>
      </w:r>
      <w:r>
        <w:rPr>
          <w:lang w:val="de-DE"/>
        </w:rPr>
        <w:tab/>
        <w:t>Abstinenzeinstufung</w:t>
      </w:r>
      <w:r w:rsidR="00A316C0">
        <w:rPr>
          <w:lang w:val="de-DE"/>
        </w:rPr>
        <w:t xml:space="preserve"> für weitere </w:t>
      </w:r>
      <w:proofErr w:type="spellStart"/>
      <w:r w:rsidR="00A316C0">
        <w:rPr>
          <w:lang w:val="de-DE"/>
        </w:rPr>
        <w:t>behandlungsbedürftige</w:t>
      </w:r>
      <w:proofErr w:type="spellEnd"/>
      <w:r w:rsidR="00A316C0">
        <w:rPr>
          <w:lang w:val="de-DE"/>
        </w:rPr>
        <w:t xml:space="preserve"> Störungen </w:t>
      </w:r>
      <w:r>
        <w:rPr>
          <w:lang w:val="de-DE"/>
        </w:rPr>
        <w:t>(alt) (KATFVS3 -&gt; KF_KP010)*</w:t>
      </w:r>
    </w:p>
    <w:p w:rsidR="00A03BA5" w:rsidRDefault="00A03BA5" w:rsidP="00A03BA5">
      <w:pPr>
        <w:rPr>
          <w:lang w:val="de-DE"/>
        </w:rPr>
      </w:pPr>
    </w:p>
    <w:p w:rsidR="00A03BA5" w:rsidRDefault="00A03BA5" w:rsidP="00A03BA5">
      <w:pPr>
        <w:rPr>
          <w:lang w:val="de-DE"/>
        </w:rPr>
      </w:pPr>
      <w:r>
        <w:rPr>
          <w:lang w:val="de-DE"/>
        </w:rPr>
        <w:t xml:space="preserve">*Diese Angabe ist nur bei </w:t>
      </w:r>
      <w:proofErr w:type="spellStart"/>
      <w:r>
        <w:rPr>
          <w:lang w:val="de-DE"/>
        </w:rPr>
        <w:t>Antwortern</w:t>
      </w:r>
      <w:proofErr w:type="spellEnd"/>
      <w:r>
        <w:rPr>
          <w:lang w:val="de-DE"/>
        </w:rPr>
        <w:t xml:space="preserve"> zu kodieren.</w:t>
      </w:r>
    </w:p>
    <w:p w:rsidR="007563FF" w:rsidRDefault="007563FF" w:rsidP="007563FF">
      <w:pPr>
        <w:rPr>
          <w:lang w:val="de-DE"/>
        </w:rPr>
      </w:pPr>
    </w:p>
    <w:p w:rsidR="007563FF" w:rsidRPr="000B28E3" w:rsidRDefault="007563FF" w:rsidP="007563FF">
      <w:pPr>
        <w:rPr>
          <w:lang w:val="de-DE"/>
        </w:rPr>
      </w:pPr>
      <w:r w:rsidRPr="000B28E3">
        <w:rPr>
          <w:lang w:val="de-DE"/>
        </w:rPr>
        <w:t xml:space="preserve">Die Rücklaufquote wird mittels des </w:t>
      </w:r>
      <w:proofErr w:type="spellStart"/>
      <w:r w:rsidRPr="000B28E3">
        <w:rPr>
          <w:lang w:val="de-DE"/>
        </w:rPr>
        <w:t>Katamneseprotokolls</w:t>
      </w:r>
      <w:proofErr w:type="spellEnd"/>
      <w:r w:rsidRPr="000B28E3">
        <w:rPr>
          <w:lang w:val="de-DE"/>
        </w:rPr>
        <w:t xml:space="preserve"> Item </w:t>
      </w:r>
      <w:r w:rsidR="00A316C0">
        <w:rPr>
          <w:lang w:val="de-DE"/>
        </w:rPr>
        <w:t>P.</w:t>
      </w:r>
      <w:r w:rsidRPr="000B28E3">
        <w:rPr>
          <w:lang w:val="de-DE"/>
        </w:rPr>
        <w:t>4 ermittelt. Alle Fälle mit einer defini</w:t>
      </w:r>
      <w:r w:rsidR="00A75B75">
        <w:rPr>
          <w:lang w:val="de-DE"/>
        </w:rPr>
        <w:t xml:space="preserve">erten </w:t>
      </w:r>
      <w:proofErr w:type="spellStart"/>
      <w:r w:rsidR="00A75B75">
        <w:rPr>
          <w:lang w:val="de-DE"/>
        </w:rPr>
        <w:t>Katamneseart</w:t>
      </w:r>
      <w:proofErr w:type="spellEnd"/>
      <w:r w:rsidR="00A75B75">
        <w:rPr>
          <w:lang w:val="de-DE"/>
        </w:rPr>
        <w:t xml:space="preserve"> (Wert 1 - 4 und 9</w:t>
      </w:r>
      <w:r w:rsidRPr="000B28E3">
        <w:rPr>
          <w:lang w:val="de-DE"/>
        </w:rPr>
        <w:t xml:space="preserve">) gelten als </w:t>
      </w:r>
      <w:proofErr w:type="spellStart"/>
      <w:r w:rsidRPr="000B28E3">
        <w:rPr>
          <w:lang w:val="de-DE"/>
        </w:rPr>
        <w:t>Antworter</w:t>
      </w:r>
      <w:proofErr w:type="spellEnd"/>
      <w:r w:rsidRPr="000B28E3">
        <w:rPr>
          <w:lang w:val="de-DE"/>
        </w:rPr>
        <w:t>. Alle F</w:t>
      </w:r>
      <w:r w:rsidR="00A75B75">
        <w:rPr>
          <w:lang w:val="de-DE"/>
        </w:rPr>
        <w:t xml:space="preserve">älle mit </w:t>
      </w:r>
      <w:proofErr w:type="spellStart"/>
      <w:r w:rsidR="00A75B75">
        <w:rPr>
          <w:lang w:val="de-DE"/>
        </w:rPr>
        <w:t>missing</w:t>
      </w:r>
      <w:proofErr w:type="spellEnd"/>
      <w:r w:rsidR="00A75B75">
        <w:rPr>
          <w:lang w:val="de-DE"/>
        </w:rPr>
        <w:t xml:space="preserve"> oder dem Wert 5-7,</w:t>
      </w:r>
      <w:r w:rsidRPr="000B28E3">
        <w:rPr>
          <w:lang w:val="de-DE"/>
        </w:rPr>
        <w:t xml:space="preserve"> gelten als </w:t>
      </w:r>
      <w:proofErr w:type="spellStart"/>
      <w:r w:rsidRPr="000B28E3">
        <w:rPr>
          <w:lang w:val="de-DE"/>
        </w:rPr>
        <w:t>Nichtantworter</w:t>
      </w:r>
      <w:proofErr w:type="spellEnd"/>
      <w:r w:rsidRPr="000B28E3">
        <w:rPr>
          <w:lang w:val="de-DE"/>
        </w:rPr>
        <w:t>.</w:t>
      </w:r>
      <w:r w:rsidRPr="000B28E3">
        <w:rPr>
          <w:lang w:val="de-DE"/>
        </w:rPr>
        <w:br/>
        <w:t>D</w:t>
      </w:r>
      <w:r w:rsidR="00CE1EA9">
        <w:rPr>
          <w:lang w:val="de-DE"/>
        </w:rPr>
        <w:t>ie</w:t>
      </w:r>
      <w:r w:rsidRPr="000B28E3">
        <w:rPr>
          <w:lang w:val="de-DE"/>
        </w:rPr>
        <w:t xml:space="preserve"> Items </w:t>
      </w:r>
      <w:r w:rsidR="00CE1EA9">
        <w:rPr>
          <w:lang w:val="de-DE"/>
        </w:rPr>
        <w:t xml:space="preserve">P.3 und </w:t>
      </w:r>
      <w:r w:rsidRPr="000B28E3">
        <w:rPr>
          <w:lang w:val="de-DE"/>
        </w:rPr>
        <w:t>P</w:t>
      </w:r>
      <w:r w:rsidR="006D08C7">
        <w:rPr>
          <w:lang w:val="de-DE"/>
        </w:rPr>
        <w:t>.</w:t>
      </w:r>
      <w:r w:rsidRPr="000B28E3">
        <w:rPr>
          <w:lang w:val="de-DE"/>
        </w:rPr>
        <w:t xml:space="preserve">4 </w:t>
      </w:r>
      <w:r w:rsidR="00CE1EA9">
        <w:rPr>
          <w:lang w:val="de-DE"/>
        </w:rPr>
        <w:t>sind</w:t>
      </w:r>
      <w:r w:rsidRPr="000B28E3">
        <w:rPr>
          <w:lang w:val="de-DE"/>
        </w:rPr>
        <w:t xml:space="preserve"> daher gewissenhaft zu pflegen. Für alle </w:t>
      </w:r>
      <w:proofErr w:type="spellStart"/>
      <w:r w:rsidRPr="000B28E3">
        <w:rPr>
          <w:lang w:val="de-DE"/>
        </w:rPr>
        <w:t>Antworter</w:t>
      </w:r>
      <w:proofErr w:type="spellEnd"/>
      <w:r w:rsidRPr="000B28E3">
        <w:rPr>
          <w:lang w:val="de-DE"/>
        </w:rPr>
        <w:t xml:space="preserve"> </w:t>
      </w:r>
      <w:r w:rsidR="00CE1EA9">
        <w:rPr>
          <w:lang w:val="de-DE"/>
        </w:rPr>
        <w:t>sind</w:t>
      </w:r>
      <w:r w:rsidRPr="000B28E3">
        <w:rPr>
          <w:lang w:val="de-DE"/>
        </w:rPr>
        <w:t xml:space="preserve"> ebenfalls </w:t>
      </w:r>
      <w:r w:rsidRPr="00EB3E78">
        <w:rPr>
          <w:lang w:val="de-DE"/>
        </w:rPr>
        <w:t>d</w:t>
      </w:r>
      <w:r w:rsidR="006D08C7" w:rsidRPr="00EB3E78">
        <w:rPr>
          <w:lang w:val="de-DE"/>
        </w:rPr>
        <w:t xml:space="preserve">ie </w:t>
      </w:r>
      <w:r w:rsidR="006D08C7" w:rsidRPr="00CE1EA9">
        <w:rPr>
          <w:lang w:val="de-DE"/>
        </w:rPr>
        <w:t>It</w:t>
      </w:r>
      <w:r w:rsidR="00CE1EA9" w:rsidRPr="00CE1EA9">
        <w:rPr>
          <w:lang w:val="de-DE"/>
        </w:rPr>
        <w:t>e</w:t>
      </w:r>
      <w:r w:rsidR="006D08C7" w:rsidRPr="00CE1EA9">
        <w:rPr>
          <w:lang w:val="de-DE"/>
        </w:rPr>
        <w:t>ms</w:t>
      </w:r>
      <w:r w:rsidR="006D08C7">
        <w:rPr>
          <w:lang w:val="de-DE"/>
        </w:rPr>
        <w:t xml:space="preserve"> P</w:t>
      </w:r>
      <w:r w:rsidR="00CE1EA9">
        <w:rPr>
          <w:lang w:val="de-DE"/>
        </w:rPr>
        <w:t>.5</w:t>
      </w:r>
      <w:r w:rsidR="006D08C7">
        <w:rPr>
          <w:lang w:val="de-DE"/>
        </w:rPr>
        <w:t xml:space="preserve"> </w:t>
      </w:r>
      <w:r w:rsidR="00CE1EA9">
        <w:rPr>
          <w:lang w:val="de-DE"/>
        </w:rPr>
        <w:t>bis</w:t>
      </w:r>
      <w:r w:rsidR="006D08C7">
        <w:rPr>
          <w:lang w:val="de-DE"/>
        </w:rPr>
        <w:t xml:space="preserve"> </w:t>
      </w:r>
      <w:r w:rsidRPr="000B28E3">
        <w:rPr>
          <w:lang w:val="de-DE"/>
        </w:rPr>
        <w:t>P</w:t>
      </w:r>
      <w:r w:rsidR="00CE1EA9">
        <w:rPr>
          <w:lang w:val="de-DE"/>
        </w:rPr>
        <w:t>.10</w:t>
      </w:r>
      <w:r w:rsidRPr="000B28E3">
        <w:rPr>
          <w:lang w:val="de-DE"/>
        </w:rPr>
        <w:t xml:space="preserve"> (Einschätzung der Abstinenz) </w:t>
      </w:r>
      <w:r>
        <w:rPr>
          <w:lang w:val="de-DE"/>
        </w:rPr>
        <w:t xml:space="preserve">verpflichtend </w:t>
      </w:r>
      <w:r w:rsidRPr="000B28E3">
        <w:rPr>
          <w:lang w:val="de-DE"/>
        </w:rPr>
        <w:t>auszufüllen.</w:t>
      </w:r>
      <w:r w:rsidR="00EB3E78">
        <w:rPr>
          <w:lang w:val="de-DE"/>
        </w:rPr>
        <w:t xml:space="preserve"> Weitere Informationen zur Interpretation dieser Items finden Sie im „Merkblatt </w:t>
      </w:r>
      <w:proofErr w:type="spellStart"/>
      <w:r w:rsidR="00EB3E78">
        <w:rPr>
          <w:lang w:val="de-DE"/>
        </w:rPr>
        <w:t>Katamense</w:t>
      </w:r>
      <w:proofErr w:type="spellEnd"/>
      <w:r w:rsidR="00EB3E78">
        <w:rPr>
          <w:lang w:val="de-DE"/>
        </w:rPr>
        <w:t>“.</w:t>
      </w:r>
    </w:p>
    <w:p w:rsidR="006709E6" w:rsidRDefault="006709E6" w:rsidP="00EF55A2">
      <w:pPr>
        <w:rPr>
          <w:lang w:val="de-DE"/>
        </w:rPr>
      </w:pPr>
    </w:p>
    <w:p w:rsidR="006709E6" w:rsidRPr="000B28E3" w:rsidRDefault="006709E6" w:rsidP="006709E6">
      <w:pPr>
        <w:rPr>
          <w:lang w:val="de-DE"/>
        </w:rPr>
      </w:pPr>
      <w:r w:rsidRPr="000B28E3">
        <w:rPr>
          <w:lang w:val="de-DE"/>
        </w:rPr>
        <w:t>Alle Datenlieferer erhalten eine Verarbeitungsbestätigung mit An</w:t>
      </w:r>
      <w:r>
        <w:rPr>
          <w:lang w:val="de-DE"/>
        </w:rPr>
        <w:t>zahl der gelieferten Datensätze</w:t>
      </w:r>
      <w:r w:rsidRPr="000B28E3">
        <w:rPr>
          <w:lang w:val="de-DE"/>
        </w:rPr>
        <w:t>,</w:t>
      </w:r>
      <w:r w:rsidRPr="006709E6">
        <w:rPr>
          <w:lang w:val="de-DE"/>
        </w:rPr>
        <w:t xml:space="preserve"> </w:t>
      </w:r>
      <w:r w:rsidRPr="000B28E3">
        <w:rPr>
          <w:lang w:val="de-DE"/>
        </w:rPr>
        <w:t xml:space="preserve">sowie </w:t>
      </w:r>
      <w:r>
        <w:rPr>
          <w:lang w:val="de-DE"/>
        </w:rPr>
        <w:t xml:space="preserve">der ermittelten </w:t>
      </w:r>
      <w:r w:rsidRPr="000B28E3">
        <w:rPr>
          <w:lang w:val="de-DE"/>
        </w:rPr>
        <w:t xml:space="preserve"> Rücklaufquote.</w:t>
      </w:r>
    </w:p>
    <w:p w:rsidR="007034DD" w:rsidRDefault="007034DD" w:rsidP="00EF55A2">
      <w:pPr>
        <w:rPr>
          <w:lang w:val="de-DE"/>
        </w:rPr>
      </w:pPr>
    </w:p>
    <w:p w:rsidR="00223610" w:rsidRPr="00A03BA5" w:rsidRDefault="006709E6" w:rsidP="00A03BA5">
      <w:pPr>
        <w:pStyle w:val="Listenabsatz"/>
        <w:numPr>
          <w:ilvl w:val="0"/>
          <w:numId w:val="2"/>
        </w:numPr>
        <w:rPr>
          <w:b/>
          <w:u w:val="single"/>
          <w:lang w:val="de-DE"/>
        </w:rPr>
      </w:pPr>
      <w:r w:rsidRPr="00A03BA5">
        <w:rPr>
          <w:lang w:val="de-DE"/>
        </w:rPr>
        <w:t xml:space="preserve">Abgabetermin </w:t>
      </w:r>
      <w:r w:rsidR="007034DD" w:rsidRPr="00A03BA5">
        <w:rPr>
          <w:lang w:val="de-DE"/>
        </w:rPr>
        <w:t xml:space="preserve">für die Daten zur </w:t>
      </w:r>
      <w:r w:rsidR="007034DD" w:rsidRPr="00A03BA5">
        <w:rPr>
          <w:b/>
          <w:lang w:val="de-DE"/>
        </w:rPr>
        <w:t>Katamnese</w:t>
      </w:r>
      <w:r w:rsidR="007034DD" w:rsidRPr="00A03BA5">
        <w:rPr>
          <w:lang w:val="de-DE"/>
        </w:rPr>
        <w:t xml:space="preserve"> des Entlassungsjahrgangs 201</w:t>
      </w:r>
      <w:r w:rsidR="00EB3E78">
        <w:rPr>
          <w:lang w:val="de-DE"/>
        </w:rPr>
        <w:t>8</w:t>
      </w:r>
      <w:r w:rsidR="007034DD" w:rsidRPr="00A03BA5">
        <w:rPr>
          <w:lang w:val="de-DE"/>
        </w:rPr>
        <w:t xml:space="preserve"> </w:t>
      </w:r>
      <w:r w:rsidR="008045D6">
        <w:rPr>
          <w:lang w:val="de-DE"/>
        </w:rPr>
        <w:t xml:space="preserve">bis zum </w:t>
      </w:r>
      <w:r w:rsidR="007034DD" w:rsidRPr="00A03BA5">
        <w:rPr>
          <w:b/>
          <w:u w:val="single"/>
          <w:lang w:val="de-DE"/>
        </w:rPr>
        <w:t>30.6.20</w:t>
      </w:r>
      <w:r w:rsidR="00EB3E78">
        <w:rPr>
          <w:b/>
          <w:u w:val="single"/>
          <w:lang w:val="de-DE"/>
        </w:rPr>
        <w:t>20</w:t>
      </w:r>
    </w:p>
    <w:p w:rsidR="00A03BA5" w:rsidRDefault="00A03BA5" w:rsidP="00EF55A2">
      <w:pPr>
        <w:rPr>
          <w:b/>
          <w:u w:val="single"/>
          <w:lang w:val="de-DE"/>
        </w:rPr>
      </w:pPr>
    </w:p>
    <w:p w:rsidR="00A03BA5" w:rsidRDefault="00A03BA5" w:rsidP="00A03BA5">
      <w:pPr>
        <w:pStyle w:val="Listenabsatz"/>
        <w:ind w:left="360"/>
        <w:rPr>
          <w:rStyle w:val="Hyperlink"/>
          <w:lang w:val="de-DE"/>
        </w:rPr>
      </w:pPr>
      <w:r w:rsidRPr="000B28E3">
        <w:rPr>
          <w:lang w:val="de-DE"/>
        </w:rPr>
        <w:t xml:space="preserve">Bitte senden Sie die Dateien für den Fachverband Sucht e.V. zur technischen Zusammenführung an </w:t>
      </w:r>
      <w:hyperlink r:id="rId11" w:history="1">
        <w:r w:rsidRPr="000B28E3">
          <w:rPr>
            <w:rStyle w:val="Hyperlink"/>
            <w:lang w:val="de-DE"/>
          </w:rPr>
          <w:t>doku@redline-data.de</w:t>
        </w:r>
      </w:hyperlink>
    </w:p>
    <w:p w:rsidR="008045D6" w:rsidRDefault="008045D6" w:rsidP="00A03BA5">
      <w:pPr>
        <w:pStyle w:val="Listenabsatz"/>
        <w:ind w:left="360"/>
        <w:rPr>
          <w:rStyle w:val="Hyperlink"/>
          <w:lang w:val="de-DE"/>
        </w:rPr>
      </w:pPr>
    </w:p>
    <w:p w:rsidR="008045D6" w:rsidRPr="000B28E3" w:rsidRDefault="008045D6" w:rsidP="00A03BA5">
      <w:pPr>
        <w:pStyle w:val="Listenabsatz"/>
        <w:ind w:left="360"/>
        <w:rPr>
          <w:lang w:val="de-DE"/>
        </w:rPr>
      </w:pPr>
      <w:proofErr w:type="spellStart"/>
      <w:r>
        <w:rPr>
          <w:lang w:val="de-DE"/>
        </w:rPr>
        <w:t>Katamnesedaten</w:t>
      </w:r>
      <w:proofErr w:type="spellEnd"/>
      <w:r>
        <w:rPr>
          <w:lang w:val="de-DE"/>
        </w:rPr>
        <w:t xml:space="preserve"> werden nicht an das IFT / GSDA gesendet.</w:t>
      </w:r>
    </w:p>
    <w:p w:rsidR="008045D6" w:rsidRDefault="008045D6">
      <w:pPr>
        <w:rPr>
          <w:b/>
          <w:sz w:val="22"/>
          <w:szCs w:val="22"/>
          <w:lang w:val="de-DE"/>
        </w:rPr>
      </w:pPr>
      <w:r>
        <w:rPr>
          <w:b/>
          <w:sz w:val="22"/>
          <w:szCs w:val="22"/>
          <w:lang w:val="de-DE"/>
        </w:rPr>
        <w:br w:type="page"/>
      </w:r>
    </w:p>
    <w:p w:rsidR="007563FF" w:rsidRDefault="007563FF" w:rsidP="00223610">
      <w:pPr>
        <w:rPr>
          <w:b/>
          <w:sz w:val="22"/>
          <w:szCs w:val="22"/>
          <w:lang w:val="de-DE"/>
        </w:rPr>
      </w:pPr>
    </w:p>
    <w:p w:rsidR="006D08C7" w:rsidRDefault="00223610" w:rsidP="00223610">
      <w:pPr>
        <w:rPr>
          <w:b/>
          <w:sz w:val="22"/>
          <w:szCs w:val="22"/>
          <w:lang w:val="de-DE"/>
        </w:rPr>
      </w:pPr>
      <w:r w:rsidRPr="000B28E3">
        <w:rPr>
          <w:b/>
          <w:sz w:val="22"/>
          <w:szCs w:val="22"/>
          <w:lang w:val="de-DE"/>
        </w:rPr>
        <w:t>Technische Schnittstelle</w:t>
      </w:r>
      <w:r>
        <w:rPr>
          <w:b/>
          <w:sz w:val="22"/>
          <w:szCs w:val="22"/>
          <w:lang w:val="de-DE"/>
        </w:rPr>
        <w:t xml:space="preserve"> für die </w:t>
      </w:r>
      <w:proofErr w:type="spellStart"/>
      <w:r>
        <w:rPr>
          <w:b/>
          <w:sz w:val="22"/>
          <w:szCs w:val="22"/>
          <w:lang w:val="de-DE"/>
        </w:rPr>
        <w:t>Katamnesedaten</w:t>
      </w:r>
      <w:proofErr w:type="spellEnd"/>
    </w:p>
    <w:p w:rsidR="00B4055D" w:rsidRDefault="00B4055D" w:rsidP="00223610">
      <w:pPr>
        <w:rPr>
          <w:b/>
          <w:sz w:val="20"/>
          <w:szCs w:val="20"/>
          <w:lang w:val="de-DE"/>
        </w:rPr>
      </w:pPr>
    </w:p>
    <w:p w:rsidR="006D08C7" w:rsidRPr="000B28E3" w:rsidRDefault="006D08C7" w:rsidP="006D08C7">
      <w:pPr>
        <w:rPr>
          <w:b/>
          <w:sz w:val="20"/>
          <w:szCs w:val="20"/>
          <w:lang w:val="de-DE"/>
        </w:rPr>
      </w:pPr>
      <w:r w:rsidRPr="000B28E3">
        <w:rPr>
          <w:b/>
          <w:sz w:val="20"/>
          <w:szCs w:val="20"/>
          <w:lang w:val="de-DE"/>
        </w:rPr>
        <w:t>Zu liefern sind folgende Dateien:</w:t>
      </w:r>
    </w:p>
    <w:p w:rsidR="006D08C7" w:rsidRPr="000B28E3" w:rsidRDefault="006D08C7" w:rsidP="006D08C7">
      <w:pPr>
        <w:rPr>
          <w:sz w:val="20"/>
          <w:szCs w:val="20"/>
          <w:lang w:val="de-DE"/>
        </w:rPr>
      </w:pPr>
    </w:p>
    <w:tbl>
      <w:tblPr>
        <w:tblW w:w="10368" w:type="dxa"/>
        <w:tblLook w:val="01E0" w:firstRow="1" w:lastRow="1" w:firstColumn="1" w:lastColumn="1" w:noHBand="0" w:noVBand="0"/>
      </w:tblPr>
      <w:tblGrid>
        <w:gridCol w:w="1712"/>
        <w:gridCol w:w="4145"/>
        <w:gridCol w:w="4511"/>
      </w:tblGrid>
      <w:tr w:rsidR="006D08C7" w:rsidRPr="000B28E3" w:rsidTr="00FE3813">
        <w:tc>
          <w:tcPr>
            <w:tcW w:w="1773" w:type="dxa"/>
          </w:tcPr>
          <w:p w:rsidR="006D08C7" w:rsidRPr="000B28E3" w:rsidRDefault="006D08C7" w:rsidP="00FE3813">
            <w:pPr>
              <w:rPr>
                <w:b/>
                <w:szCs w:val="18"/>
                <w:lang w:val="de-DE"/>
              </w:rPr>
            </w:pPr>
            <w:r w:rsidRPr="000B28E3">
              <w:rPr>
                <w:b/>
                <w:szCs w:val="18"/>
                <w:lang w:val="de-DE"/>
              </w:rPr>
              <w:t>DATEI</w:t>
            </w:r>
          </w:p>
        </w:tc>
        <w:tc>
          <w:tcPr>
            <w:tcW w:w="3614" w:type="dxa"/>
          </w:tcPr>
          <w:p w:rsidR="006D08C7" w:rsidRPr="000B28E3" w:rsidRDefault="006D08C7" w:rsidP="00FE3813">
            <w:pPr>
              <w:rPr>
                <w:b/>
                <w:szCs w:val="18"/>
                <w:lang w:val="de-DE"/>
              </w:rPr>
            </w:pPr>
            <w:r w:rsidRPr="000B28E3">
              <w:rPr>
                <w:b/>
                <w:szCs w:val="18"/>
                <w:lang w:val="de-DE"/>
              </w:rPr>
              <w:t>Beschreibung</w:t>
            </w:r>
          </w:p>
        </w:tc>
        <w:tc>
          <w:tcPr>
            <w:tcW w:w="4981" w:type="dxa"/>
          </w:tcPr>
          <w:p w:rsidR="006D08C7" w:rsidRPr="000B28E3" w:rsidRDefault="006D08C7" w:rsidP="00FE3813">
            <w:pPr>
              <w:rPr>
                <w:b/>
                <w:szCs w:val="18"/>
                <w:lang w:val="de-DE"/>
              </w:rPr>
            </w:pPr>
            <w:r w:rsidRPr="000B28E3">
              <w:rPr>
                <w:b/>
                <w:szCs w:val="18"/>
                <w:lang w:val="de-DE"/>
              </w:rPr>
              <w:t>Hinweis</w:t>
            </w:r>
          </w:p>
        </w:tc>
      </w:tr>
      <w:tr w:rsidR="006D08C7" w:rsidRPr="000B28E3" w:rsidTr="00FE3813">
        <w:tc>
          <w:tcPr>
            <w:tcW w:w="1773" w:type="dxa"/>
          </w:tcPr>
          <w:p w:rsidR="006D08C7" w:rsidRPr="000B28E3" w:rsidRDefault="006D08C7" w:rsidP="00FE3813">
            <w:pPr>
              <w:rPr>
                <w:szCs w:val="18"/>
                <w:lang w:val="de-DE"/>
              </w:rPr>
            </w:pPr>
            <w:r w:rsidRPr="000B28E3">
              <w:rPr>
                <w:szCs w:val="18"/>
                <w:lang w:val="de-DE"/>
              </w:rPr>
              <w:t>KERN</w:t>
            </w:r>
            <w:r>
              <w:rPr>
                <w:szCs w:val="18"/>
                <w:lang w:val="de-DE"/>
              </w:rPr>
              <w:t>1</w:t>
            </w:r>
            <w:r w:rsidRPr="000B28E3">
              <w:rPr>
                <w:szCs w:val="18"/>
                <w:lang w:val="de-DE"/>
              </w:rPr>
              <w:t>.TXT</w:t>
            </w:r>
          </w:p>
        </w:tc>
        <w:tc>
          <w:tcPr>
            <w:tcW w:w="3614" w:type="dxa"/>
          </w:tcPr>
          <w:p w:rsidR="006D08C7" w:rsidRPr="000B28E3" w:rsidRDefault="00AD7CC3" w:rsidP="00FE3813">
            <w:pPr>
              <w:rPr>
                <w:szCs w:val="18"/>
                <w:lang w:val="de-DE"/>
              </w:rPr>
            </w:pPr>
            <w:r w:rsidRPr="00AD7CC3">
              <w:rPr>
                <w:szCs w:val="18"/>
                <w:lang w:val="de-DE"/>
              </w:rPr>
              <w:t>Schnittstellenbeschreibung_KDS_2018.xlsx</w:t>
            </w:r>
          </w:p>
        </w:tc>
        <w:tc>
          <w:tcPr>
            <w:tcW w:w="4981" w:type="dxa"/>
          </w:tcPr>
          <w:p w:rsidR="006D08C7" w:rsidRPr="000B28E3" w:rsidRDefault="006D08C7" w:rsidP="00FE3813">
            <w:pPr>
              <w:rPr>
                <w:szCs w:val="18"/>
                <w:lang w:val="de-DE"/>
              </w:rPr>
            </w:pPr>
            <w:r w:rsidRPr="000B28E3">
              <w:rPr>
                <w:szCs w:val="18"/>
                <w:lang w:val="de-DE"/>
              </w:rPr>
              <w:t>Items des Deutschen Kerndatensatzes KDS</w:t>
            </w:r>
          </w:p>
        </w:tc>
      </w:tr>
      <w:tr w:rsidR="006D08C7" w:rsidRPr="000B28E3" w:rsidTr="00FE3813">
        <w:tc>
          <w:tcPr>
            <w:tcW w:w="1773" w:type="dxa"/>
          </w:tcPr>
          <w:p w:rsidR="006D08C7" w:rsidRPr="000B28E3" w:rsidRDefault="006D08C7" w:rsidP="00FE3813">
            <w:pPr>
              <w:rPr>
                <w:szCs w:val="18"/>
                <w:lang w:val="de-DE"/>
              </w:rPr>
            </w:pPr>
            <w:r>
              <w:rPr>
                <w:szCs w:val="18"/>
                <w:lang w:val="de-DE"/>
              </w:rPr>
              <w:t>KERN2.TXT</w:t>
            </w:r>
          </w:p>
        </w:tc>
        <w:tc>
          <w:tcPr>
            <w:tcW w:w="3614" w:type="dxa"/>
          </w:tcPr>
          <w:p w:rsidR="006D08C7" w:rsidRPr="007A4B08" w:rsidRDefault="00AD7CC3" w:rsidP="00FE3813">
            <w:pPr>
              <w:rPr>
                <w:szCs w:val="18"/>
                <w:lang w:val="de-DE"/>
              </w:rPr>
            </w:pPr>
            <w:r w:rsidRPr="00AD7CC3">
              <w:rPr>
                <w:szCs w:val="18"/>
                <w:lang w:val="de-DE"/>
              </w:rPr>
              <w:t>Schnittstellenbeschreibung_KDS_2018.xlsx</w:t>
            </w:r>
          </w:p>
        </w:tc>
        <w:tc>
          <w:tcPr>
            <w:tcW w:w="4981" w:type="dxa"/>
          </w:tcPr>
          <w:p w:rsidR="006D08C7" w:rsidRPr="000B28E3" w:rsidRDefault="006D08C7" w:rsidP="00FE3813">
            <w:pPr>
              <w:rPr>
                <w:szCs w:val="18"/>
                <w:lang w:val="de-DE"/>
              </w:rPr>
            </w:pPr>
            <w:r w:rsidRPr="000B28E3">
              <w:rPr>
                <w:szCs w:val="18"/>
                <w:lang w:val="de-DE"/>
              </w:rPr>
              <w:t>Items des Deutschen Kerndatensatzes KDS</w:t>
            </w:r>
          </w:p>
        </w:tc>
      </w:tr>
      <w:tr w:rsidR="006D08C7" w:rsidRPr="000B28E3" w:rsidTr="00FE3813">
        <w:tc>
          <w:tcPr>
            <w:tcW w:w="1773" w:type="dxa"/>
          </w:tcPr>
          <w:p w:rsidR="006D08C7" w:rsidRPr="000B28E3" w:rsidRDefault="006D08C7" w:rsidP="00FE3813">
            <w:pPr>
              <w:rPr>
                <w:szCs w:val="18"/>
                <w:lang w:val="de-DE"/>
              </w:rPr>
            </w:pPr>
            <w:r w:rsidRPr="000B28E3">
              <w:rPr>
                <w:szCs w:val="18"/>
                <w:lang w:val="de-DE"/>
              </w:rPr>
              <w:t>DIAGNOSE.TXT</w:t>
            </w:r>
          </w:p>
        </w:tc>
        <w:tc>
          <w:tcPr>
            <w:tcW w:w="3614" w:type="dxa"/>
          </w:tcPr>
          <w:p w:rsidR="006D08C7" w:rsidRPr="000B28E3" w:rsidRDefault="00AD7CC3" w:rsidP="00FE3813">
            <w:pPr>
              <w:rPr>
                <w:szCs w:val="18"/>
                <w:lang w:val="de-DE"/>
              </w:rPr>
            </w:pPr>
            <w:r w:rsidRPr="00AD7CC3">
              <w:rPr>
                <w:szCs w:val="18"/>
                <w:lang w:val="de-DE"/>
              </w:rPr>
              <w:t>Schnittstellenbeschreibung_KDS_2018.xlsx</w:t>
            </w:r>
          </w:p>
        </w:tc>
        <w:tc>
          <w:tcPr>
            <w:tcW w:w="4981" w:type="dxa"/>
          </w:tcPr>
          <w:p w:rsidR="006D08C7" w:rsidRPr="000B28E3" w:rsidRDefault="006D08C7" w:rsidP="00FE3813">
            <w:pPr>
              <w:rPr>
                <w:szCs w:val="18"/>
                <w:lang w:val="de-DE"/>
              </w:rPr>
            </w:pPr>
            <w:r w:rsidRPr="000B28E3">
              <w:rPr>
                <w:szCs w:val="18"/>
                <w:lang w:val="de-DE"/>
              </w:rPr>
              <w:t>Items des Deutschen Kerndatensatzes KDS</w:t>
            </w:r>
          </w:p>
        </w:tc>
      </w:tr>
      <w:tr w:rsidR="006D08C7" w:rsidRPr="000B28E3" w:rsidTr="00FE3813">
        <w:tc>
          <w:tcPr>
            <w:tcW w:w="1773" w:type="dxa"/>
          </w:tcPr>
          <w:p w:rsidR="006D08C7" w:rsidRPr="000B28E3" w:rsidRDefault="006D08C7" w:rsidP="00FE3813">
            <w:pPr>
              <w:rPr>
                <w:szCs w:val="18"/>
                <w:lang w:val="de-DE"/>
              </w:rPr>
            </w:pPr>
            <w:r w:rsidRPr="000B28E3">
              <w:rPr>
                <w:szCs w:val="18"/>
                <w:lang w:val="de-DE"/>
              </w:rPr>
              <w:t>STELLE.TXT</w:t>
            </w:r>
          </w:p>
        </w:tc>
        <w:tc>
          <w:tcPr>
            <w:tcW w:w="3614" w:type="dxa"/>
          </w:tcPr>
          <w:p w:rsidR="006D08C7" w:rsidRPr="000B28E3" w:rsidRDefault="00AD7CC3" w:rsidP="00FE3813">
            <w:pPr>
              <w:rPr>
                <w:szCs w:val="18"/>
                <w:lang w:val="de-DE"/>
              </w:rPr>
            </w:pPr>
            <w:r w:rsidRPr="00AD7CC3">
              <w:rPr>
                <w:szCs w:val="18"/>
                <w:lang w:val="de-DE"/>
              </w:rPr>
              <w:t>Schnittstellenbeschreibung_KDS_2018.xlsx</w:t>
            </w:r>
          </w:p>
        </w:tc>
        <w:tc>
          <w:tcPr>
            <w:tcW w:w="4981" w:type="dxa"/>
          </w:tcPr>
          <w:p w:rsidR="006D08C7" w:rsidRPr="000B28E3" w:rsidRDefault="006D08C7" w:rsidP="00FE3813">
            <w:pPr>
              <w:rPr>
                <w:szCs w:val="18"/>
                <w:lang w:val="de-DE"/>
              </w:rPr>
            </w:pPr>
            <w:r w:rsidRPr="000B28E3">
              <w:rPr>
                <w:szCs w:val="18"/>
                <w:lang w:val="de-DE"/>
              </w:rPr>
              <w:t>Items des Deutschen Kerndatensatzes KDS</w:t>
            </w:r>
          </w:p>
        </w:tc>
      </w:tr>
      <w:tr w:rsidR="006D08C7" w:rsidRPr="000B28E3" w:rsidTr="00FE3813">
        <w:tc>
          <w:tcPr>
            <w:tcW w:w="1773" w:type="dxa"/>
          </w:tcPr>
          <w:p w:rsidR="006D08C7" w:rsidRPr="000B28E3" w:rsidRDefault="006D08C7" w:rsidP="00FE3813">
            <w:pPr>
              <w:rPr>
                <w:szCs w:val="18"/>
                <w:lang w:val="de-DE"/>
              </w:rPr>
            </w:pPr>
            <w:r w:rsidRPr="000B28E3">
              <w:rPr>
                <w:szCs w:val="18"/>
                <w:lang w:val="de-DE"/>
              </w:rPr>
              <w:t>FVSBASIS.TXT</w:t>
            </w:r>
          </w:p>
        </w:tc>
        <w:tc>
          <w:tcPr>
            <w:tcW w:w="3614" w:type="dxa"/>
          </w:tcPr>
          <w:p w:rsidR="006D08C7" w:rsidRPr="000B28E3" w:rsidRDefault="00AD7CC3" w:rsidP="00FE3813">
            <w:pPr>
              <w:rPr>
                <w:szCs w:val="18"/>
                <w:lang w:val="de-DE"/>
              </w:rPr>
            </w:pPr>
            <w:r w:rsidRPr="00AD7CC3">
              <w:rPr>
                <w:szCs w:val="18"/>
                <w:lang w:val="de-DE"/>
              </w:rPr>
              <w:t>FVS_Schnittstelle_2018.xlsx</w:t>
            </w:r>
          </w:p>
        </w:tc>
        <w:tc>
          <w:tcPr>
            <w:tcW w:w="4981" w:type="dxa"/>
          </w:tcPr>
          <w:p w:rsidR="006D08C7" w:rsidRPr="000B28E3" w:rsidRDefault="006D08C7" w:rsidP="00FE3813">
            <w:pPr>
              <w:rPr>
                <w:szCs w:val="18"/>
                <w:lang w:val="de-DE"/>
              </w:rPr>
            </w:pPr>
            <w:r w:rsidRPr="000B28E3">
              <w:rPr>
                <w:szCs w:val="18"/>
                <w:lang w:val="de-DE"/>
              </w:rPr>
              <w:t xml:space="preserve">spezielle Items des Fachverband Sucht e.V.  </w:t>
            </w:r>
          </w:p>
        </w:tc>
      </w:tr>
      <w:tr w:rsidR="006D08C7" w:rsidRPr="000B28E3" w:rsidTr="00FE3813">
        <w:tc>
          <w:tcPr>
            <w:tcW w:w="1773" w:type="dxa"/>
          </w:tcPr>
          <w:p w:rsidR="006D08C7" w:rsidRPr="000B28E3" w:rsidRDefault="006D08C7" w:rsidP="00FE3813">
            <w:pPr>
              <w:rPr>
                <w:szCs w:val="18"/>
                <w:lang w:val="de-DE"/>
              </w:rPr>
            </w:pPr>
            <w:r w:rsidRPr="000B28E3">
              <w:rPr>
                <w:szCs w:val="18"/>
                <w:lang w:val="de-DE"/>
              </w:rPr>
              <w:t>FVSADAP.TXT</w:t>
            </w:r>
          </w:p>
        </w:tc>
        <w:tc>
          <w:tcPr>
            <w:tcW w:w="3614" w:type="dxa"/>
          </w:tcPr>
          <w:p w:rsidR="006D08C7" w:rsidRPr="000B28E3" w:rsidRDefault="00AD7CC3" w:rsidP="00FE3813">
            <w:pPr>
              <w:rPr>
                <w:szCs w:val="18"/>
                <w:lang w:val="de-DE"/>
              </w:rPr>
            </w:pPr>
            <w:r w:rsidRPr="00AD7CC3">
              <w:rPr>
                <w:szCs w:val="18"/>
                <w:lang w:val="de-DE"/>
              </w:rPr>
              <w:t>FVS_Schnittstelle_2018.xlsx</w:t>
            </w:r>
          </w:p>
        </w:tc>
        <w:tc>
          <w:tcPr>
            <w:tcW w:w="4981" w:type="dxa"/>
          </w:tcPr>
          <w:p w:rsidR="006D08C7" w:rsidRPr="000B28E3" w:rsidRDefault="006D08C7" w:rsidP="00FE3813">
            <w:pPr>
              <w:rPr>
                <w:szCs w:val="18"/>
                <w:lang w:val="de-DE"/>
              </w:rPr>
            </w:pPr>
            <w:r w:rsidRPr="000B28E3">
              <w:rPr>
                <w:szCs w:val="18"/>
                <w:lang w:val="de-DE"/>
              </w:rPr>
              <w:t>Adaptions-Items des Fachverband Sucht e.V.  *</w:t>
            </w:r>
          </w:p>
        </w:tc>
      </w:tr>
      <w:tr w:rsidR="006D08C7" w:rsidRPr="000B28E3" w:rsidTr="00FE3813">
        <w:tc>
          <w:tcPr>
            <w:tcW w:w="1773" w:type="dxa"/>
          </w:tcPr>
          <w:p w:rsidR="006D08C7" w:rsidRPr="000B28E3" w:rsidRDefault="006D08C7" w:rsidP="00FE3813">
            <w:pPr>
              <w:rPr>
                <w:szCs w:val="18"/>
                <w:lang w:val="de-DE"/>
              </w:rPr>
            </w:pPr>
            <w:r>
              <w:rPr>
                <w:szCs w:val="18"/>
                <w:lang w:val="de-DE"/>
              </w:rPr>
              <w:t>FVSAMBU.TXT</w:t>
            </w:r>
          </w:p>
        </w:tc>
        <w:tc>
          <w:tcPr>
            <w:tcW w:w="3614" w:type="dxa"/>
          </w:tcPr>
          <w:p w:rsidR="006D08C7" w:rsidRDefault="00AD7CC3" w:rsidP="00FE3813">
            <w:pPr>
              <w:rPr>
                <w:szCs w:val="18"/>
                <w:lang w:val="de-DE"/>
              </w:rPr>
            </w:pPr>
            <w:r w:rsidRPr="00AD7CC3">
              <w:rPr>
                <w:szCs w:val="18"/>
                <w:lang w:val="de-DE"/>
              </w:rPr>
              <w:t>FVS_Schnittstelle_2018.xlsx</w:t>
            </w:r>
          </w:p>
        </w:tc>
        <w:tc>
          <w:tcPr>
            <w:tcW w:w="4981" w:type="dxa"/>
          </w:tcPr>
          <w:p w:rsidR="006D08C7" w:rsidRPr="000B28E3" w:rsidRDefault="006D08C7" w:rsidP="00FE3813">
            <w:pPr>
              <w:rPr>
                <w:szCs w:val="18"/>
                <w:lang w:val="de-DE"/>
              </w:rPr>
            </w:pPr>
            <w:r>
              <w:rPr>
                <w:szCs w:val="18"/>
                <w:lang w:val="de-DE"/>
              </w:rPr>
              <w:t>Ambulanz-Items des Fachverbandes Sucht e.V.**</w:t>
            </w:r>
          </w:p>
        </w:tc>
      </w:tr>
      <w:tr w:rsidR="006D08C7" w:rsidRPr="000B28E3" w:rsidTr="00FE3813">
        <w:tc>
          <w:tcPr>
            <w:tcW w:w="1773" w:type="dxa"/>
          </w:tcPr>
          <w:p w:rsidR="006D08C7" w:rsidRDefault="006D08C7" w:rsidP="00FE3813">
            <w:pPr>
              <w:rPr>
                <w:szCs w:val="18"/>
                <w:lang w:val="de-DE"/>
              </w:rPr>
            </w:pPr>
            <w:r>
              <w:rPr>
                <w:szCs w:val="18"/>
                <w:lang w:val="de-DE"/>
              </w:rPr>
              <w:t>KAT.TXT</w:t>
            </w:r>
          </w:p>
        </w:tc>
        <w:tc>
          <w:tcPr>
            <w:tcW w:w="3614" w:type="dxa"/>
          </w:tcPr>
          <w:p w:rsidR="006D08C7" w:rsidRDefault="004C63B0" w:rsidP="00FE3813">
            <w:pPr>
              <w:rPr>
                <w:szCs w:val="18"/>
                <w:lang w:val="de-DE"/>
              </w:rPr>
            </w:pPr>
            <w:r w:rsidRPr="004C63B0">
              <w:rPr>
                <w:szCs w:val="18"/>
                <w:lang w:val="de-DE"/>
              </w:rPr>
              <w:t>KAT_Schn</w:t>
            </w:r>
            <w:r w:rsidR="008663CD">
              <w:rPr>
                <w:szCs w:val="18"/>
                <w:lang w:val="de-DE"/>
              </w:rPr>
              <w:t>ittstelle_2018_kat-inkl. FVS</w:t>
            </w:r>
            <w:r w:rsidRPr="004C63B0">
              <w:rPr>
                <w:szCs w:val="18"/>
                <w:lang w:val="de-DE"/>
              </w:rPr>
              <w:t>.xlsx</w:t>
            </w:r>
          </w:p>
        </w:tc>
        <w:tc>
          <w:tcPr>
            <w:tcW w:w="4981" w:type="dxa"/>
          </w:tcPr>
          <w:p w:rsidR="006D08C7" w:rsidRDefault="006D08C7" w:rsidP="00FE3813">
            <w:pPr>
              <w:rPr>
                <w:szCs w:val="18"/>
                <w:lang w:val="de-DE"/>
              </w:rPr>
            </w:pPr>
            <w:r w:rsidRPr="007A4B08">
              <w:rPr>
                <w:szCs w:val="18"/>
                <w:lang w:val="de-DE"/>
              </w:rPr>
              <w:t>Schnittstelle_KDS_Katamnesedaten.xls</w:t>
            </w:r>
          </w:p>
        </w:tc>
      </w:tr>
      <w:tr w:rsidR="006D08C7" w:rsidRPr="000B28E3" w:rsidTr="00FE3813">
        <w:tc>
          <w:tcPr>
            <w:tcW w:w="1773" w:type="dxa"/>
          </w:tcPr>
          <w:p w:rsidR="006D08C7" w:rsidRDefault="006D08C7" w:rsidP="00FE3813">
            <w:pPr>
              <w:rPr>
                <w:szCs w:val="18"/>
                <w:lang w:val="de-DE"/>
              </w:rPr>
            </w:pPr>
            <w:r>
              <w:rPr>
                <w:szCs w:val="18"/>
                <w:lang w:val="de-DE"/>
              </w:rPr>
              <w:t>KATFVS3.TXT</w:t>
            </w:r>
          </w:p>
        </w:tc>
        <w:tc>
          <w:tcPr>
            <w:tcW w:w="3614" w:type="dxa"/>
          </w:tcPr>
          <w:p w:rsidR="006D08C7" w:rsidRPr="007A4B08" w:rsidRDefault="004C63B0" w:rsidP="00FE3813">
            <w:pPr>
              <w:rPr>
                <w:szCs w:val="18"/>
                <w:lang w:val="de-DE"/>
              </w:rPr>
            </w:pPr>
            <w:r w:rsidRPr="004C63B0">
              <w:rPr>
                <w:szCs w:val="18"/>
                <w:lang w:val="de-DE"/>
              </w:rPr>
              <w:t>KAT_Schn</w:t>
            </w:r>
            <w:r w:rsidR="008663CD">
              <w:rPr>
                <w:szCs w:val="18"/>
                <w:lang w:val="de-DE"/>
              </w:rPr>
              <w:t>ittstelle_2018_kat-inkl. FVS</w:t>
            </w:r>
            <w:r w:rsidRPr="004C63B0">
              <w:rPr>
                <w:szCs w:val="18"/>
                <w:lang w:val="de-DE"/>
              </w:rPr>
              <w:t>.xlsx</w:t>
            </w:r>
          </w:p>
        </w:tc>
        <w:tc>
          <w:tcPr>
            <w:tcW w:w="4981" w:type="dxa"/>
          </w:tcPr>
          <w:p w:rsidR="006D08C7" w:rsidRPr="007A4B08" w:rsidRDefault="006D08C7" w:rsidP="00FE3813">
            <w:pPr>
              <w:rPr>
                <w:szCs w:val="18"/>
                <w:lang w:val="de-DE"/>
              </w:rPr>
            </w:pPr>
            <w:r w:rsidRPr="000B28E3">
              <w:rPr>
                <w:szCs w:val="18"/>
                <w:lang w:val="de-DE"/>
              </w:rPr>
              <w:t>spezielle Items des Fachverband Sucht</w:t>
            </w:r>
            <w:r>
              <w:rPr>
                <w:szCs w:val="18"/>
                <w:lang w:val="de-DE"/>
              </w:rPr>
              <w:t xml:space="preserve"> e.V.</w:t>
            </w:r>
          </w:p>
        </w:tc>
      </w:tr>
    </w:tbl>
    <w:p w:rsidR="008045D6" w:rsidRDefault="008045D6" w:rsidP="006D08C7">
      <w:pPr>
        <w:ind w:left="708" w:firstLine="708"/>
        <w:rPr>
          <w:lang w:val="de-DE"/>
        </w:rPr>
      </w:pPr>
    </w:p>
    <w:p w:rsidR="006D08C7" w:rsidRDefault="006D08C7" w:rsidP="006D08C7">
      <w:pPr>
        <w:ind w:left="708" w:firstLine="708"/>
        <w:rPr>
          <w:lang w:val="de-DE"/>
        </w:rPr>
      </w:pPr>
      <w:r>
        <w:rPr>
          <w:lang w:val="de-DE"/>
        </w:rPr>
        <w:t>Die DATEI KERN3.TXT wird nicht benötigt, kann aber geliefert werden.</w:t>
      </w:r>
    </w:p>
    <w:p w:rsidR="008045D6" w:rsidRDefault="008045D6" w:rsidP="006D08C7">
      <w:pPr>
        <w:ind w:left="708" w:firstLine="708"/>
        <w:rPr>
          <w:lang w:val="de-DE"/>
        </w:rPr>
      </w:pPr>
    </w:p>
    <w:p w:rsidR="006D08C7" w:rsidRDefault="006D08C7" w:rsidP="006D08C7">
      <w:pPr>
        <w:rPr>
          <w:lang w:val="de-DE"/>
        </w:rPr>
      </w:pPr>
      <w:r>
        <w:rPr>
          <w:lang w:val="de-DE"/>
        </w:rPr>
        <w:t>*</w:t>
      </w:r>
      <w:r w:rsidRPr="000B28E3">
        <w:rPr>
          <w:lang w:val="de-DE"/>
        </w:rPr>
        <w:t xml:space="preserve"> nur für </w:t>
      </w:r>
      <w:r>
        <w:rPr>
          <w:lang w:val="de-DE"/>
        </w:rPr>
        <w:t>Adaptionse</w:t>
      </w:r>
      <w:r w:rsidRPr="000B28E3">
        <w:rPr>
          <w:lang w:val="de-DE"/>
        </w:rPr>
        <w:t xml:space="preserve">inrichtungen </w:t>
      </w:r>
    </w:p>
    <w:p w:rsidR="006D08C7" w:rsidRPr="000B28E3" w:rsidRDefault="006D08C7" w:rsidP="006D08C7">
      <w:pPr>
        <w:rPr>
          <w:lang w:val="de-DE"/>
        </w:rPr>
      </w:pPr>
      <w:r>
        <w:rPr>
          <w:lang w:val="de-DE"/>
        </w:rPr>
        <w:t>** nur für ambulante Einrichtungen</w:t>
      </w:r>
    </w:p>
    <w:p w:rsidR="006D08C7" w:rsidRDefault="006D08C7" w:rsidP="00223610">
      <w:pPr>
        <w:rPr>
          <w:lang w:val="de-DE"/>
        </w:rPr>
      </w:pPr>
    </w:p>
    <w:p w:rsidR="00223610" w:rsidRDefault="00223610" w:rsidP="00223610">
      <w:pPr>
        <w:rPr>
          <w:lang w:val="de-DE"/>
        </w:rPr>
      </w:pPr>
      <w:r w:rsidRPr="000B28E3">
        <w:rPr>
          <w:lang w:val="de-DE"/>
        </w:rPr>
        <w:t xml:space="preserve">Die Fälle in allen Dateien (außer STELLE.TXT) müssen über die Fallnummer (bzw. Fallnummer plus Betreuungsnummer bei gleicher Fallnummer) eindeutig zugeordnet sein. Die Dateien enthalten naturgemäß nur Fälle des </w:t>
      </w:r>
      <w:proofErr w:type="spellStart"/>
      <w:r w:rsidRPr="000B28E3">
        <w:rPr>
          <w:lang w:val="de-DE"/>
        </w:rPr>
        <w:t>Entlassjahrgangs</w:t>
      </w:r>
      <w:proofErr w:type="spellEnd"/>
      <w:r w:rsidRPr="000B28E3">
        <w:rPr>
          <w:lang w:val="de-DE"/>
        </w:rPr>
        <w:t xml:space="preserve"> </w:t>
      </w:r>
      <w:r w:rsidRPr="00CE1EA9">
        <w:rPr>
          <w:lang w:val="de-DE"/>
        </w:rPr>
        <w:t>201</w:t>
      </w:r>
      <w:r w:rsidR="00EB3E78">
        <w:rPr>
          <w:lang w:val="de-DE"/>
        </w:rPr>
        <w:t>8</w:t>
      </w:r>
      <w:r w:rsidRPr="00CE1EA9">
        <w:rPr>
          <w:lang w:val="de-DE"/>
        </w:rPr>
        <w:t>.</w:t>
      </w:r>
      <w:r w:rsidRPr="000B28E3">
        <w:rPr>
          <w:lang w:val="de-DE"/>
        </w:rPr>
        <w:t xml:space="preserve"> </w:t>
      </w:r>
    </w:p>
    <w:p w:rsidR="00A03BA5" w:rsidRPr="000B28E3" w:rsidRDefault="00A03BA5" w:rsidP="00223610">
      <w:pPr>
        <w:rPr>
          <w:lang w:val="de-DE"/>
        </w:rPr>
      </w:pPr>
    </w:p>
    <w:p w:rsidR="00223610" w:rsidRPr="000B28E3" w:rsidRDefault="00223610" w:rsidP="00223610">
      <w:pPr>
        <w:rPr>
          <w:lang w:val="de-DE"/>
        </w:rPr>
      </w:pPr>
      <w:r w:rsidRPr="000B28E3">
        <w:rPr>
          <w:lang w:val="de-DE"/>
        </w:rPr>
        <w:t>Das Dateiformat ist ASCII Text mit Semikolon als Feldtrennzeichen, keine Variablenbezeichnungen in der ersten Zeile, Endung ".TXT". Bitte achten Sie darauf, dass Textfelder keine Semikolon enthalten, da dadurch die Textdateien nicht mehr korrekt eingelesen werden.</w:t>
      </w:r>
    </w:p>
    <w:p w:rsidR="00223610" w:rsidRPr="000B28E3" w:rsidRDefault="00223610" w:rsidP="00223610">
      <w:pPr>
        <w:rPr>
          <w:lang w:val="de-DE"/>
        </w:rPr>
      </w:pPr>
      <w:r w:rsidRPr="000B28E3">
        <w:rPr>
          <w:lang w:val="de-DE"/>
        </w:rPr>
        <w:t>Alternativ ist für die Datensammlung des Fachverband Sucht e.V. auch die Abgabe einer SPSS-Datei (</w:t>
      </w:r>
      <w:r w:rsidRPr="00CE1EA9">
        <w:rPr>
          <w:lang w:val="de-DE"/>
        </w:rPr>
        <w:t>FVSKAT1</w:t>
      </w:r>
      <w:r w:rsidR="00A75B75">
        <w:rPr>
          <w:lang w:val="de-DE"/>
        </w:rPr>
        <w:t>8</w:t>
      </w:r>
      <w:r w:rsidRPr="00CE1EA9">
        <w:rPr>
          <w:lang w:val="de-DE"/>
        </w:rPr>
        <w:t>.SAV</w:t>
      </w:r>
      <w:r w:rsidRPr="000B28E3">
        <w:rPr>
          <w:lang w:val="de-DE"/>
        </w:rPr>
        <w:t xml:space="preserve">) möglich. Eine leere Datei mit allen definierten Variablen kann von der Internetseite www.redline-data.de im Bereich </w:t>
      </w:r>
      <w:r>
        <w:rPr>
          <w:lang w:val="de-DE"/>
        </w:rPr>
        <w:t>Support -&gt; Download</w:t>
      </w:r>
      <w:r w:rsidRPr="000B28E3">
        <w:rPr>
          <w:lang w:val="de-DE"/>
        </w:rPr>
        <w:t xml:space="preserve"> herunter geladen werden. Bei der Lieferung einer SPSS-Datei ist zu beachten, dass diese exakt dem Format (Variablennamen, Variablenformat und Ausprägung) der Musterdatei entsprechen muss. </w:t>
      </w:r>
    </w:p>
    <w:p w:rsidR="003632AD" w:rsidRDefault="003632AD" w:rsidP="00223610">
      <w:pPr>
        <w:rPr>
          <w:lang w:val="de-DE"/>
        </w:rPr>
      </w:pPr>
    </w:p>
    <w:p w:rsidR="00223610" w:rsidRDefault="00223610" w:rsidP="00223610">
      <w:pPr>
        <w:rPr>
          <w:lang w:val="de-DE"/>
        </w:rPr>
      </w:pPr>
      <w:r w:rsidRPr="000B28E3">
        <w:rPr>
          <w:lang w:val="de-DE"/>
        </w:rPr>
        <w:t xml:space="preserve">Zu den </w:t>
      </w:r>
      <w:proofErr w:type="spellStart"/>
      <w:r w:rsidRPr="000B28E3">
        <w:rPr>
          <w:lang w:val="de-DE"/>
        </w:rPr>
        <w:t>Katamnesedaten</w:t>
      </w:r>
      <w:proofErr w:type="spellEnd"/>
      <w:r w:rsidRPr="000B28E3">
        <w:rPr>
          <w:lang w:val="de-DE"/>
        </w:rPr>
        <w:t xml:space="preserve"> </w:t>
      </w:r>
      <w:r w:rsidR="0084307F">
        <w:rPr>
          <w:lang w:val="de-DE"/>
        </w:rPr>
        <w:t>die Sie 201</w:t>
      </w:r>
      <w:del w:id="0" w:author="Bachmeier Rudolf" w:date="2019-11-19T09:15:00Z">
        <w:r w:rsidR="0084307F" w:rsidDel="00BF3883">
          <w:rPr>
            <w:lang w:val="de-DE"/>
          </w:rPr>
          <w:delText>8</w:delText>
        </w:r>
      </w:del>
      <w:ins w:id="1" w:author="Bachmeier Rudolf" w:date="2019-11-19T09:15:00Z">
        <w:r w:rsidR="00BF3883">
          <w:rPr>
            <w:lang w:val="de-DE"/>
          </w:rPr>
          <w:t>9</w:t>
        </w:r>
      </w:ins>
      <w:bookmarkStart w:id="2" w:name="_GoBack"/>
      <w:bookmarkEnd w:id="2"/>
      <w:r w:rsidR="0084307F">
        <w:rPr>
          <w:lang w:val="de-DE"/>
        </w:rPr>
        <w:t xml:space="preserve"> erhoben haben</w:t>
      </w:r>
      <w:r w:rsidR="00EB3E78">
        <w:rPr>
          <w:lang w:val="de-DE"/>
        </w:rPr>
        <w:t xml:space="preserve"> </w:t>
      </w:r>
      <w:r w:rsidRPr="000B28E3">
        <w:rPr>
          <w:lang w:val="de-DE"/>
        </w:rPr>
        <w:t xml:space="preserve">sind ebenfalls die entsprechenden Basisdaten des </w:t>
      </w:r>
      <w:proofErr w:type="spellStart"/>
      <w:r w:rsidRPr="000B28E3">
        <w:rPr>
          <w:lang w:val="de-DE"/>
        </w:rPr>
        <w:t>Entlassjahrgangs</w:t>
      </w:r>
      <w:proofErr w:type="spellEnd"/>
      <w:r w:rsidRPr="000B28E3">
        <w:rPr>
          <w:lang w:val="de-DE"/>
        </w:rPr>
        <w:t xml:space="preserve"> </w:t>
      </w:r>
      <w:r w:rsidR="00EB3E78">
        <w:rPr>
          <w:lang w:val="de-DE"/>
        </w:rPr>
        <w:t>2018</w:t>
      </w:r>
      <w:r>
        <w:rPr>
          <w:lang w:val="de-DE"/>
        </w:rPr>
        <w:t xml:space="preserve"> im Format des </w:t>
      </w:r>
      <w:r w:rsidR="006D08C7">
        <w:rPr>
          <w:lang w:val="de-DE"/>
        </w:rPr>
        <w:t>KDS 3.0</w:t>
      </w:r>
      <w:r w:rsidRPr="000B28E3">
        <w:rPr>
          <w:lang w:val="de-DE"/>
        </w:rPr>
        <w:t xml:space="preserve"> zu liefern.</w:t>
      </w:r>
    </w:p>
    <w:p w:rsidR="007563FF" w:rsidRDefault="007563FF" w:rsidP="007563FF">
      <w:pPr>
        <w:rPr>
          <w:lang w:val="de-DE"/>
        </w:rPr>
      </w:pPr>
    </w:p>
    <w:p w:rsidR="0038040A" w:rsidRPr="00A03BA5" w:rsidRDefault="007563FF" w:rsidP="00B35ACB">
      <w:pPr>
        <w:rPr>
          <w:lang w:val="de-DE"/>
        </w:rPr>
      </w:pPr>
      <w:r w:rsidRPr="000B28E3">
        <w:rPr>
          <w:lang w:val="de-DE"/>
        </w:rPr>
        <w:t xml:space="preserve">Bei Fragen wenden Sie sich bitte an Redline DATA </w:t>
      </w:r>
      <w:r w:rsidRPr="00A03BA5">
        <w:rPr>
          <w:lang w:val="de-DE"/>
        </w:rPr>
        <w:t xml:space="preserve">(Email: </w:t>
      </w:r>
      <w:hyperlink r:id="rId12" w:history="1">
        <w:r w:rsidR="00A03BA5" w:rsidRPr="000069A6">
          <w:rPr>
            <w:rStyle w:val="Hyperlink"/>
            <w:lang w:val="de-DE"/>
          </w:rPr>
          <w:t>support@redline-data.de</w:t>
        </w:r>
      </w:hyperlink>
      <w:r w:rsidRPr="00A03BA5">
        <w:rPr>
          <w:lang w:val="de-DE"/>
        </w:rPr>
        <w:t>)</w:t>
      </w:r>
    </w:p>
    <w:sectPr w:rsidR="0038040A" w:rsidRPr="00A03BA5" w:rsidSect="00D4035F">
      <w:pgSz w:w="11906" w:h="16838"/>
      <w:pgMar w:top="851" w:right="1418"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160C6"/>
    <w:multiLevelType w:val="hybridMultilevel"/>
    <w:tmpl w:val="69426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DA1EE5"/>
    <w:multiLevelType w:val="hybridMultilevel"/>
    <w:tmpl w:val="C8001B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chmeier Rudolf">
    <w15:presenceInfo w15:providerId="None" w15:userId="Bachmeier Rudol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CB"/>
    <w:rsid w:val="00012C70"/>
    <w:rsid w:val="00023C80"/>
    <w:rsid w:val="00055C26"/>
    <w:rsid w:val="00087B11"/>
    <w:rsid w:val="00096E3D"/>
    <w:rsid w:val="000A6B23"/>
    <w:rsid w:val="000B28E3"/>
    <w:rsid w:val="000D301D"/>
    <w:rsid w:val="000E0397"/>
    <w:rsid w:val="000E1AF4"/>
    <w:rsid w:val="00150477"/>
    <w:rsid w:val="0017721E"/>
    <w:rsid w:val="001B0CB6"/>
    <w:rsid w:val="001E6984"/>
    <w:rsid w:val="00223610"/>
    <w:rsid w:val="00224758"/>
    <w:rsid w:val="0024459D"/>
    <w:rsid w:val="00252C37"/>
    <w:rsid w:val="00260D6A"/>
    <w:rsid w:val="002809AD"/>
    <w:rsid w:val="002978C1"/>
    <w:rsid w:val="002B3BAE"/>
    <w:rsid w:val="002F4D00"/>
    <w:rsid w:val="00317ACA"/>
    <w:rsid w:val="00336204"/>
    <w:rsid w:val="00345DEE"/>
    <w:rsid w:val="003508C7"/>
    <w:rsid w:val="003632AD"/>
    <w:rsid w:val="0038040A"/>
    <w:rsid w:val="003819EA"/>
    <w:rsid w:val="0039258A"/>
    <w:rsid w:val="00393FBE"/>
    <w:rsid w:val="00395A70"/>
    <w:rsid w:val="003A61C5"/>
    <w:rsid w:val="003B4A7D"/>
    <w:rsid w:val="003F49A7"/>
    <w:rsid w:val="00423DC8"/>
    <w:rsid w:val="004A1033"/>
    <w:rsid w:val="004C63B0"/>
    <w:rsid w:val="00523D88"/>
    <w:rsid w:val="0053319E"/>
    <w:rsid w:val="00546BDE"/>
    <w:rsid w:val="0055371B"/>
    <w:rsid w:val="0056029E"/>
    <w:rsid w:val="0058581C"/>
    <w:rsid w:val="00585C50"/>
    <w:rsid w:val="005A328F"/>
    <w:rsid w:val="005A3316"/>
    <w:rsid w:val="005C1C6C"/>
    <w:rsid w:val="005D5CD3"/>
    <w:rsid w:val="00607987"/>
    <w:rsid w:val="00614E78"/>
    <w:rsid w:val="00633F5E"/>
    <w:rsid w:val="00651B51"/>
    <w:rsid w:val="00665F59"/>
    <w:rsid w:val="006709E6"/>
    <w:rsid w:val="00691984"/>
    <w:rsid w:val="006B4343"/>
    <w:rsid w:val="006D08C7"/>
    <w:rsid w:val="006D5C22"/>
    <w:rsid w:val="007034DD"/>
    <w:rsid w:val="00715185"/>
    <w:rsid w:val="007563FF"/>
    <w:rsid w:val="007576F9"/>
    <w:rsid w:val="00760AEC"/>
    <w:rsid w:val="0077482F"/>
    <w:rsid w:val="00786978"/>
    <w:rsid w:val="007A4B08"/>
    <w:rsid w:val="007A7E00"/>
    <w:rsid w:val="007B0AC1"/>
    <w:rsid w:val="007C0746"/>
    <w:rsid w:val="007C3C24"/>
    <w:rsid w:val="007E34BC"/>
    <w:rsid w:val="007F00B2"/>
    <w:rsid w:val="007F74F5"/>
    <w:rsid w:val="008045D6"/>
    <w:rsid w:val="008048F6"/>
    <w:rsid w:val="00840EE1"/>
    <w:rsid w:val="0084307F"/>
    <w:rsid w:val="008537EC"/>
    <w:rsid w:val="008663CD"/>
    <w:rsid w:val="00873EEB"/>
    <w:rsid w:val="008A1ACC"/>
    <w:rsid w:val="008B1C66"/>
    <w:rsid w:val="008B7293"/>
    <w:rsid w:val="008C3215"/>
    <w:rsid w:val="008F53E8"/>
    <w:rsid w:val="00915F15"/>
    <w:rsid w:val="00937567"/>
    <w:rsid w:val="009C3EDF"/>
    <w:rsid w:val="00A03BA5"/>
    <w:rsid w:val="00A10A8E"/>
    <w:rsid w:val="00A2230F"/>
    <w:rsid w:val="00A316C0"/>
    <w:rsid w:val="00A632EE"/>
    <w:rsid w:val="00A75B75"/>
    <w:rsid w:val="00A95893"/>
    <w:rsid w:val="00AC3284"/>
    <w:rsid w:val="00AD378F"/>
    <w:rsid w:val="00AD7CC3"/>
    <w:rsid w:val="00AE63C1"/>
    <w:rsid w:val="00B03D88"/>
    <w:rsid w:val="00B22FFA"/>
    <w:rsid w:val="00B31391"/>
    <w:rsid w:val="00B35ACB"/>
    <w:rsid w:val="00B4055D"/>
    <w:rsid w:val="00B56D9C"/>
    <w:rsid w:val="00B86B1D"/>
    <w:rsid w:val="00B941B7"/>
    <w:rsid w:val="00BC103A"/>
    <w:rsid w:val="00BC7D94"/>
    <w:rsid w:val="00BF3883"/>
    <w:rsid w:val="00C208AB"/>
    <w:rsid w:val="00C75EBC"/>
    <w:rsid w:val="00C832BB"/>
    <w:rsid w:val="00CE1EA9"/>
    <w:rsid w:val="00CE7327"/>
    <w:rsid w:val="00D15267"/>
    <w:rsid w:val="00D16D10"/>
    <w:rsid w:val="00D4035F"/>
    <w:rsid w:val="00D64F4A"/>
    <w:rsid w:val="00D73D46"/>
    <w:rsid w:val="00D764B6"/>
    <w:rsid w:val="00D772AD"/>
    <w:rsid w:val="00DA4877"/>
    <w:rsid w:val="00DB7ECE"/>
    <w:rsid w:val="00E86594"/>
    <w:rsid w:val="00EA35E5"/>
    <w:rsid w:val="00EB3E78"/>
    <w:rsid w:val="00EB7DC8"/>
    <w:rsid w:val="00ED3EF2"/>
    <w:rsid w:val="00EF55A2"/>
    <w:rsid w:val="00EF5601"/>
    <w:rsid w:val="00F0140E"/>
    <w:rsid w:val="00F04E5A"/>
    <w:rsid w:val="00FD1F87"/>
    <w:rsid w:val="00FF39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FE20C5"/>
  <w15:docId w15:val="{CFA6310F-9508-46B4-85AD-49096098D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5ACB"/>
    <w:rPr>
      <w:rFonts w:ascii="Verdana" w:hAnsi="Verdana"/>
      <w:sz w:val="18"/>
      <w:szCs w:val="24"/>
      <w:lang w:val="nb-NO" w:eastAsia="nb-NO"/>
    </w:rPr>
  </w:style>
  <w:style w:type="paragraph" w:styleId="berschrift1">
    <w:name w:val="heading 1"/>
    <w:basedOn w:val="Standard"/>
    <w:next w:val="Standard"/>
    <w:link w:val="berschrift1Zchn"/>
    <w:qFormat/>
    <w:locked/>
    <w:rsid w:val="0033620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9"/>
    <w:qFormat/>
    <w:rsid w:val="00B35ACB"/>
    <w:pPr>
      <w:keepNext/>
      <w:outlineLvl w:val="1"/>
    </w:pPr>
    <w:rPr>
      <w:b/>
      <w:bCs/>
      <w:sz w:val="28"/>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2121AF"/>
    <w:rPr>
      <w:rFonts w:asciiTheme="majorHAnsi" w:eastAsiaTheme="majorEastAsia" w:hAnsiTheme="majorHAnsi" w:cstheme="majorBidi"/>
      <w:b/>
      <w:bCs/>
      <w:i/>
      <w:iCs/>
      <w:sz w:val="28"/>
      <w:szCs w:val="28"/>
      <w:lang w:val="nb-NO" w:eastAsia="nb-NO"/>
    </w:rPr>
  </w:style>
  <w:style w:type="character" w:styleId="Hyperlink">
    <w:name w:val="Hyperlink"/>
    <w:basedOn w:val="Absatz-Standardschriftart"/>
    <w:uiPriority w:val="99"/>
    <w:rsid w:val="00B35ACB"/>
    <w:rPr>
      <w:rFonts w:cs="Times New Roman"/>
      <w:color w:val="0000FF"/>
      <w:u w:val="single"/>
    </w:rPr>
  </w:style>
  <w:style w:type="paragraph" w:styleId="Dokumentstruktur">
    <w:name w:val="Document Map"/>
    <w:basedOn w:val="Standard"/>
    <w:link w:val="DokumentstrukturZchn"/>
    <w:uiPriority w:val="99"/>
    <w:semiHidden/>
    <w:rsid w:val="00523D88"/>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2121AF"/>
    <w:rPr>
      <w:sz w:val="0"/>
      <w:szCs w:val="0"/>
      <w:lang w:val="nb-NO" w:eastAsia="nb-NO"/>
    </w:rPr>
  </w:style>
  <w:style w:type="table" w:styleId="Tabellenraster">
    <w:name w:val="Table Grid"/>
    <w:basedOn w:val="NormaleTabelle"/>
    <w:uiPriority w:val="99"/>
    <w:rsid w:val="000E039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ventbody">
    <w:name w:val="eventbody"/>
    <w:basedOn w:val="Absatz-Standardschriftart"/>
    <w:uiPriority w:val="99"/>
    <w:rsid w:val="008048F6"/>
    <w:rPr>
      <w:rFonts w:cs="Times New Roman"/>
    </w:rPr>
  </w:style>
  <w:style w:type="paragraph" w:styleId="Sprechblasentext">
    <w:name w:val="Balloon Text"/>
    <w:basedOn w:val="Standard"/>
    <w:link w:val="SprechblasentextZchn"/>
    <w:uiPriority w:val="99"/>
    <w:rsid w:val="00224758"/>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224758"/>
    <w:rPr>
      <w:rFonts w:ascii="Tahoma" w:hAnsi="Tahoma" w:cs="Tahoma"/>
      <w:sz w:val="16"/>
      <w:szCs w:val="16"/>
      <w:lang w:val="nb-NO" w:eastAsia="nb-NO"/>
    </w:rPr>
  </w:style>
  <w:style w:type="paragraph" w:styleId="Listenabsatz">
    <w:name w:val="List Paragraph"/>
    <w:basedOn w:val="Standard"/>
    <w:uiPriority w:val="99"/>
    <w:qFormat/>
    <w:rsid w:val="005A328F"/>
    <w:pPr>
      <w:ind w:left="720"/>
      <w:contextualSpacing/>
    </w:pPr>
  </w:style>
  <w:style w:type="paragraph" w:styleId="Titel">
    <w:name w:val="Title"/>
    <w:basedOn w:val="Standard"/>
    <w:next w:val="Standard"/>
    <w:link w:val="TitelZchn"/>
    <w:qFormat/>
    <w:locked/>
    <w:rsid w:val="00336204"/>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336204"/>
    <w:rPr>
      <w:rFonts w:asciiTheme="majorHAnsi" w:eastAsiaTheme="majorEastAsia" w:hAnsiTheme="majorHAnsi" w:cstheme="majorBidi"/>
      <w:spacing w:val="-10"/>
      <w:kern w:val="28"/>
      <w:sz w:val="56"/>
      <w:szCs w:val="56"/>
      <w:lang w:val="nb-NO" w:eastAsia="nb-NO"/>
    </w:rPr>
  </w:style>
  <w:style w:type="character" w:customStyle="1" w:styleId="berschrift1Zchn">
    <w:name w:val="Überschrift 1 Zchn"/>
    <w:basedOn w:val="Absatz-Standardschriftart"/>
    <w:link w:val="berschrift1"/>
    <w:rsid w:val="00336204"/>
    <w:rPr>
      <w:rFonts w:asciiTheme="majorHAnsi" w:eastAsiaTheme="majorEastAsia" w:hAnsiTheme="majorHAnsi" w:cstheme="majorBidi"/>
      <w:color w:val="365F91" w:themeColor="accent1" w:themeShade="BF"/>
      <w:sz w:val="32"/>
      <w:szCs w:val="32"/>
      <w:lang w:val="nb-NO" w:eastAsia="nb-NO"/>
    </w:rPr>
  </w:style>
  <w:style w:type="character" w:customStyle="1" w:styleId="NichtaufgelsteErwhnung1">
    <w:name w:val="Nicht aufgelöste Erwähnung1"/>
    <w:basedOn w:val="Absatz-Standardschriftart"/>
    <w:uiPriority w:val="99"/>
    <w:semiHidden/>
    <w:unhideWhenUsed/>
    <w:rsid w:val="00A03B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upport@redline-data.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oku@redline-data.de" TargetMode="External"/><Relationship Id="rId12" Type="http://schemas.openxmlformats.org/officeDocument/2006/relationships/hyperlink" Target="mailto:support@redline-data.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oku@gsda.de" TargetMode="External"/><Relationship Id="rId11" Type="http://schemas.openxmlformats.org/officeDocument/2006/relationships/hyperlink" Target="mailto:doku@redline-data.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uchthilfestatistik.de" TargetMode="External"/><Relationship Id="rId4" Type="http://schemas.openxmlformats.org/officeDocument/2006/relationships/settings" Target="settings.xml"/><Relationship Id="rId9" Type="http://schemas.openxmlformats.org/officeDocument/2006/relationships/hyperlink" Target="http://www.suchthilfestatistik.de"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02268-8348-4FA7-B459-988832003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1403</Words>
  <Characters>10472</Characters>
  <Application>Microsoft Office Word</Application>
  <DocSecurity>0</DocSecurity>
  <Lines>87</Lines>
  <Paragraphs>23</Paragraphs>
  <ScaleCrop>false</ScaleCrop>
  <HeadingPairs>
    <vt:vector size="2" baseType="variant">
      <vt:variant>
        <vt:lpstr>Titel</vt:lpstr>
      </vt:variant>
      <vt:variant>
        <vt:i4>1</vt:i4>
      </vt:variant>
    </vt:vector>
  </HeadingPairs>
  <TitlesOfParts>
    <vt:vector size="1" baseType="lpstr">
      <vt:lpstr>Gemeinsame Basisdokumentation</vt:lpstr>
    </vt:vector>
  </TitlesOfParts>
  <Company>Redline DATA GmbH</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Gemeinsame Basisdokumentation</dc:title>
  <dc:creator>Jens Medenwaldt</dc:creator>
  <cp:lastModifiedBy>Bachmeier Rudolf</cp:lastModifiedBy>
  <cp:revision>2</cp:revision>
  <cp:lastPrinted>2018-03-29T06:52:00Z</cp:lastPrinted>
  <dcterms:created xsi:type="dcterms:W3CDTF">2019-11-19T08:15:00Z</dcterms:created>
  <dcterms:modified xsi:type="dcterms:W3CDTF">2019-11-19T08:15:00Z</dcterms:modified>
</cp:coreProperties>
</file>